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9F09" w14:textId="0823563A" w:rsidR="00487573" w:rsidRPr="00266716" w:rsidRDefault="00487573" w:rsidP="00CF135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266716">
        <w:rPr>
          <w:rFonts w:ascii="Times New Roman" w:hAnsi="Times New Roman" w:cs="Times New Roman"/>
          <w:bCs/>
          <w:sz w:val="24"/>
          <w:szCs w:val="24"/>
        </w:rPr>
        <w:t>EELNÕU</w:t>
      </w:r>
    </w:p>
    <w:p w14:paraId="2768F0CF" w14:textId="0864166D" w:rsidR="00487573" w:rsidRDefault="00266716" w:rsidP="00CF135E">
      <w:pPr>
        <w:pStyle w:val="Vahedeta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66716">
        <w:rPr>
          <w:rFonts w:ascii="Times New Roman" w:hAnsi="Times New Roman" w:cs="Times New Roman"/>
          <w:bCs/>
          <w:sz w:val="24"/>
          <w:szCs w:val="24"/>
        </w:rPr>
        <w:t>06</w:t>
      </w:r>
      <w:r w:rsidR="00AF776F" w:rsidRPr="00266716">
        <w:rPr>
          <w:rFonts w:ascii="Times New Roman" w:hAnsi="Times New Roman" w:cs="Times New Roman"/>
          <w:bCs/>
          <w:sz w:val="24"/>
          <w:szCs w:val="24"/>
        </w:rPr>
        <w:t>.</w:t>
      </w:r>
      <w:r w:rsidR="00F21B6F" w:rsidRPr="00266716">
        <w:rPr>
          <w:rFonts w:ascii="Times New Roman" w:hAnsi="Times New Roman" w:cs="Times New Roman"/>
          <w:bCs/>
          <w:sz w:val="24"/>
          <w:szCs w:val="24"/>
        </w:rPr>
        <w:t>0</w:t>
      </w:r>
      <w:r w:rsidR="00C25233" w:rsidRPr="00266716">
        <w:rPr>
          <w:rFonts w:ascii="Times New Roman" w:hAnsi="Times New Roman" w:cs="Times New Roman"/>
          <w:bCs/>
          <w:sz w:val="24"/>
          <w:szCs w:val="24"/>
        </w:rPr>
        <w:t>5</w:t>
      </w:r>
      <w:r w:rsidR="00487573" w:rsidRPr="00266716">
        <w:rPr>
          <w:rFonts w:ascii="Times New Roman" w:hAnsi="Times New Roman" w:cs="Times New Roman"/>
          <w:bCs/>
          <w:sz w:val="24"/>
          <w:szCs w:val="24"/>
        </w:rPr>
        <w:t>.202</w:t>
      </w:r>
      <w:r w:rsidR="00F21B6F" w:rsidRPr="00266716">
        <w:rPr>
          <w:rFonts w:ascii="Times New Roman" w:hAnsi="Times New Roman" w:cs="Times New Roman"/>
          <w:bCs/>
          <w:sz w:val="24"/>
          <w:szCs w:val="24"/>
        </w:rPr>
        <w:t>4</w:t>
      </w:r>
    </w:p>
    <w:p w14:paraId="6F111EEF" w14:textId="77777777" w:rsidR="0019161F" w:rsidRPr="0019161F" w:rsidRDefault="0019161F" w:rsidP="00CF135E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23788D" w14:textId="75E33F9E" w:rsidR="00487573" w:rsidRPr="00487573" w:rsidRDefault="00487573" w:rsidP="005E3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A6304">
        <w:rPr>
          <w:rFonts w:ascii="Times New Roman" w:hAnsi="Times New Roman" w:cs="Times New Roman"/>
          <w:b/>
          <w:sz w:val="32"/>
          <w:szCs w:val="32"/>
        </w:rPr>
        <w:t xml:space="preserve">Sotsiaalhoolekande </w:t>
      </w:r>
      <w:r w:rsidRPr="00191BB8">
        <w:rPr>
          <w:rFonts w:ascii="Times New Roman" w:hAnsi="Times New Roman" w:cs="Times New Roman"/>
          <w:b/>
          <w:sz w:val="32"/>
          <w:szCs w:val="32"/>
        </w:rPr>
        <w:t xml:space="preserve">seaduse </w:t>
      </w:r>
      <w:r w:rsidR="0076502C" w:rsidRPr="001A6304">
        <w:rPr>
          <w:rFonts w:ascii="Times New Roman" w:hAnsi="Times New Roman" w:cs="Times New Roman"/>
          <w:b/>
          <w:sz w:val="32"/>
          <w:szCs w:val="32"/>
        </w:rPr>
        <w:t>ja käibemaksuseaduse</w:t>
      </w:r>
      <w:r w:rsidR="0013602A" w:rsidRPr="001A630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A6304">
        <w:rPr>
          <w:rFonts w:ascii="Times New Roman" w:hAnsi="Times New Roman" w:cs="Times New Roman"/>
          <w:b/>
          <w:sz w:val="32"/>
          <w:szCs w:val="32"/>
        </w:rPr>
        <w:t>muutmise seadus</w:t>
      </w:r>
      <w:r w:rsidR="00683801" w:rsidRPr="00C4518F" w:rsidDel="00D37D7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83801" w:rsidRPr="001A6304">
        <w:rPr>
          <w:rFonts w:ascii="Times New Roman" w:hAnsi="Times New Roman" w:cs="Times New Roman"/>
          <w:b/>
          <w:sz w:val="32"/>
          <w:szCs w:val="32"/>
        </w:rPr>
        <w:t>(</w:t>
      </w:r>
      <w:r w:rsidR="0078631D" w:rsidRPr="001A6304">
        <w:rPr>
          <w:rFonts w:ascii="Times New Roman" w:hAnsi="Times New Roman" w:cs="Times New Roman"/>
          <w:b/>
          <w:sz w:val="32"/>
          <w:szCs w:val="32"/>
        </w:rPr>
        <w:t>vaimse tervise teenus</w:t>
      </w:r>
      <w:r w:rsidR="00CB2AF4" w:rsidRPr="001A6304">
        <w:rPr>
          <w:rFonts w:ascii="Times New Roman" w:hAnsi="Times New Roman" w:cs="Times New Roman"/>
          <w:b/>
          <w:sz w:val="32"/>
          <w:szCs w:val="32"/>
        </w:rPr>
        <w:t>)</w:t>
      </w:r>
    </w:p>
    <w:p w14:paraId="5F4DAD5B" w14:textId="77777777" w:rsidR="00487573" w:rsidRPr="00487573" w:rsidRDefault="00487573" w:rsidP="00CF1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AF279" w14:textId="71E3E6C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161F">
        <w:rPr>
          <w:rFonts w:ascii="Times New Roman" w:hAnsi="Times New Roman" w:cs="Times New Roman"/>
          <w:b/>
          <w:bCs/>
          <w:sz w:val="24"/>
          <w:szCs w:val="24"/>
        </w:rPr>
        <w:t>§ 1. Sotsiaalhoolekande seaduse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  <w:del w:id="0" w:author="Aili Sandre" w:date="2024-07-23T21:38:00Z">
        <w:r w:rsidDel="000216F2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</w:p>
    <w:p w14:paraId="7E54D41C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87752" w14:textId="2139C76E" w:rsidR="00CA7F1E" w:rsidRPr="00134C71" w:rsidRDefault="00CA7F1E" w:rsidP="00566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C71">
        <w:rPr>
          <w:rFonts w:ascii="Times New Roman" w:hAnsi="Times New Roman" w:cs="Times New Roman"/>
          <w:sz w:val="24"/>
          <w:szCs w:val="24"/>
        </w:rPr>
        <w:t>Sotsiaalhoolekande seaduse</w:t>
      </w:r>
      <w:r w:rsidR="00566874">
        <w:rPr>
          <w:rFonts w:ascii="Times New Roman" w:hAnsi="Times New Roman" w:cs="Times New Roman"/>
          <w:sz w:val="24"/>
          <w:szCs w:val="24"/>
        </w:rPr>
        <w:t xml:space="preserve"> §</w:t>
      </w:r>
      <w:r w:rsidRPr="00D80069">
        <w:rPr>
          <w:rFonts w:ascii="Times New Roman" w:hAnsi="Times New Roman" w:cs="Times New Roman"/>
          <w:sz w:val="24"/>
          <w:szCs w:val="24"/>
        </w:rPr>
        <w:t xml:space="preserve"> 156 täiendatakse lõigetega 3</w:t>
      </w:r>
      <w:r w:rsidRPr="006A31E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D80069">
        <w:rPr>
          <w:rFonts w:ascii="Times New Roman" w:hAnsi="Times New Roman" w:cs="Times New Roman"/>
          <w:sz w:val="24"/>
          <w:szCs w:val="24"/>
        </w:rPr>
        <w:t xml:space="preserve"> ja 3</w:t>
      </w:r>
      <w:r w:rsidRPr="006A31E9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D80069">
        <w:rPr>
          <w:rFonts w:ascii="Times New Roman" w:hAnsi="Times New Roman" w:cs="Times New Roman"/>
          <w:sz w:val="24"/>
          <w:szCs w:val="24"/>
        </w:rPr>
        <w:t xml:space="preserve"> järgmises sõnastuses:</w:t>
      </w:r>
      <w:del w:id="1" w:author="Aili Sandre" w:date="2024-07-23T21:38:00Z">
        <w:r w:rsidRPr="00D80069" w:rsidDel="000216F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05967423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119A45" w14:textId="70DB19CC" w:rsidR="00251CBA" w:rsidRPr="00251CBA" w:rsidDel="000216F2" w:rsidRDefault="00CA7F1E" w:rsidP="00251CBA">
      <w:pPr>
        <w:spacing w:after="0" w:line="240" w:lineRule="auto"/>
        <w:jc w:val="both"/>
        <w:rPr>
          <w:del w:id="2" w:author="Aili Sandre" w:date="2024-07-23T21:39:00Z"/>
          <w:rFonts w:ascii="Times New Roman" w:hAnsi="Times New Roman" w:cs="Times New Roman"/>
          <w:sz w:val="24"/>
          <w:szCs w:val="24"/>
        </w:rPr>
      </w:pPr>
      <w:r w:rsidRPr="00CA1665">
        <w:rPr>
          <w:rFonts w:ascii="Times New Roman" w:hAnsi="Times New Roman" w:cs="Times New Roman"/>
          <w:sz w:val="24"/>
          <w:szCs w:val="24"/>
        </w:rPr>
        <w:t>„(3</w:t>
      </w:r>
      <w:r w:rsidRPr="00CA1665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CA1665">
        <w:rPr>
          <w:rFonts w:ascii="Times New Roman" w:hAnsi="Times New Roman" w:cs="Times New Roman"/>
          <w:sz w:val="24"/>
          <w:szCs w:val="24"/>
        </w:rPr>
        <w:t xml:space="preserve">) </w:t>
      </w:r>
      <w:r w:rsidR="00251CBA" w:rsidRPr="00251CBA">
        <w:rPr>
          <w:rFonts w:ascii="Times New Roman" w:hAnsi="Times New Roman" w:cs="Times New Roman"/>
          <w:sz w:val="24"/>
          <w:szCs w:val="24"/>
        </w:rPr>
        <w:t xml:space="preserve">Riigieelarvest määratakse kohaliku omavalitsuse </w:t>
      </w:r>
      <w:commentRangeStart w:id="3"/>
      <w:r w:rsidR="00251CBA" w:rsidRPr="00251CBA">
        <w:rPr>
          <w:rFonts w:ascii="Times New Roman" w:hAnsi="Times New Roman" w:cs="Times New Roman"/>
          <w:sz w:val="24"/>
          <w:szCs w:val="24"/>
        </w:rPr>
        <w:t>üksustele</w:t>
      </w:r>
      <w:commentRangeEnd w:id="3"/>
      <w:r w:rsidR="00930EEA">
        <w:rPr>
          <w:rStyle w:val="Kommentaariviide"/>
        </w:rPr>
        <w:commentReference w:id="3"/>
      </w:r>
      <w:r w:rsidR="00251CBA" w:rsidRPr="00251CBA">
        <w:rPr>
          <w:rFonts w:ascii="Times New Roman" w:hAnsi="Times New Roman" w:cs="Times New Roman"/>
          <w:sz w:val="24"/>
          <w:szCs w:val="24"/>
        </w:rPr>
        <w:t xml:space="preserve"> riigieelarve võimalustest lähtu</w:t>
      </w:r>
      <w:ins w:id="4" w:author="Aili Sandre" w:date="2024-07-23T21:39:00Z">
        <w:r w:rsidR="000216F2">
          <w:rPr>
            <w:rFonts w:ascii="Times New Roman" w:hAnsi="Times New Roman" w:cs="Times New Roman"/>
            <w:sz w:val="24"/>
            <w:szCs w:val="24"/>
          </w:rPr>
          <w:t>des</w:t>
        </w:r>
      </w:ins>
      <w:del w:id="5" w:author="Aili Sandre" w:date="2024-07-23T21:39:00Z">
        <w:r w:rsidR="00251CBA" w:rsidRPr="00251CBA" w:rsidDel="000216F2">
          <w:rPr>
            <w:rFonts w:ascii="Times New Roman" w:hAnsi="Times New Roman" w:cs="Times New Roman"/>
            <w:sz w:val="24"/>
            <w:szCs w:val="24"/>
          </w:rPr>
          <w:delText>valt</w:delText>
        </w:r>
      </w:del>
      <w:r w:rsidR="00251CBA" w:rsidRPr="00251CBA">
        <w:rPr>
          <w:rFonts w:ascii="Times New Roman" w:hAnsi="Times New Roman" w:cs="Times New Roman"/>
          <w:sz w:val="24"/>
          <w:szCs w:val="24"/>
        </w:rPr>
        <w:t xml:space="preserve"> toetus psühhosotsiaalse ja psühholoogilise abi (edaspidi koos </w:t>
      </w:r>
      <w:r w:rsidR="00251CBA" w:rsidRPr="000216F2">
        <w:rPr>
          <w:rFonts w:ascii="Times New Roman" w:hAnsi="Times New Roman" w:cs="Times New Roman"/>
          <w:i/>
          <w:iCs/>
          <w:sz w:val="24"/>
          <w:szCs w:val="24"/>
          <w:rPrChange w:id="6" w:author="Aili Sandre" w:date="2024-07-23T21:39:00Z">
            <w:rPr>
              <w:rFonts w:ascii="Times New Roman" w:hAnsi="Times New Roman" w:cs="Times New Roman"/>
              <w:sz w:val="24"/>
              <w:szCs w:val="24"/>
            </w:rPr>
          </w:rPrChange>
        </w:rPr>
        <w:t>vaimse tervise teenus</w:t>
      </w:r>
      <w:r w:rsidR="00251CBA" w:rsidRPr="00251CBA">
        <w:rPr>
          <w:rFonts w:ascii="Times New Roman" w:hAnsi="Times New Roman" w:cs="Times New Roman"/>
          <w:sz w:val="24"/>
          <w:szCs w:val="24"/>
        </w:rPr>
        <w:t>)</w:t>
      </w:r>
    </w:p>
    <w:p w14:paraId="77F2130A" w14:textId="23998F08" w:rsidR="00CA7F1E" w:rsidRDefault="000216F2" w:rsidP="00251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7" w:author="Aili Sandre" w:date="2024-07-23T21:39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8" w:author="Aili Sandre" w:date="2024-07-23T21:45:00Z">
        <w:r>
          <w:rPr>
            <w:rFonts w:ascii="Times New Roman" w:hAnsi="Times New Roman" w:cs="Times New Roman"/>
            <w:sz w:val="24"/>
            <w:szCs w:val="24"/>
          </w:rPr>
          <w:t>k</w:t>
        </w:r>
      </w:ins>
      <w:del w:id="9" w:author="Aili Sandre" w:date="2024-07-23T21:45:00Z">
        <w:r w:rsidRPr="00251CBA" w:rsidDel="000216F2">
          <w:rPr>
            <w:rFonts w:ascii="Times New Roman" w:hAnsi="Times New Roman" w:cs="Times New Roman"/>
            <w:sz w:val="24"/>
            <w:szCs w:val="24"/>
          </w:rPr>
          <w:delText>K</w:delText>
        </w:r>
      </w:del>
      <w:r w:rsidR="00251CBA" w:rsidRPr="00251CBA">
        <w:rPr>
          <w:rFonts w:ascii="Times New Roman" w:hAnsi="Times New Roman" w:cs="Times New Roman"/>
          <w:sz w:val="24"/>
          <w:szCs w:val="24"/>
        </w:rPr>
        <w:t>orraldamiseks</w:t>
      </w:r>
      <w:ins w:id="10" w:author="Aili Sandre" w:date="2024-07-23T21:44:00Z">
        <w:r>
          <w:rPr>
            <w:rFonts w:ascii="Times New Roman" w:hAnsi="Times New Roman" w:cs="Times New Roman"/>
            <w:sz w:val="24"/>
            <w:szCs w:val="24"/>
          </w:rPr>
          <w:t>.</w:t>
        </w:r>
      </w:ins>
      <w:del w:id="11" w:author="Aili Sandre" w:date="2024-07-23T21:44:00Z">
        <w:r w:rsidR="00251CBA" w:rsidRPr="00251CBA" w:rsidDel="000216F2">
          <w:rPr>
            <w:rFonts w:ascii="Times New Roman" w:hAnsi="Times New Roman" w:cs="Times New Roman"/>
            <w:sz w:val="24"/>
            <w:szCs w:val="24"/>
          </w:rPr>
          <w:delText xml:space="preserve"> kohaliku omavalitsuse kehtestatu</w:delText>
        </w:r>
      </w:del>
      <w:del w:id="12" w:author="Aili Sandre" w:date="2024-07-23T21:45:00Z">
        <w:r w:rsidR="00251CBA" w:rsidRPr="00251CBA" w:rsidDel="000216F2">
          <w:rPr>
            <w:rFonts w:ascii="Times New Roman" w:hAnsi="Times New Roman" w:cs="Times New Roman"/>
            <w:sz w:val="24"/>
            <w:szCs w:val="24"/>
          </w:rPr>
          <w:delText>d korras</w:delText>
        </w:r>
      </w:del>
      <w:ins w:id="13" w:author="Aili Sandre" w:date="2024-07-23T21:43:00Z">
        <w:r>
          <w:rPr>
            <w:rFonts w:ascii="Times New Roman" w:hAnsi="Times New Roman" w:cs="Times New Roman"/>
            <w:sz w:val="24"/>
            <w:szCs w:val="24"/>
          </w:rPr>
          <w:t xml:space="preserve"> Vaim</w:t>
        </w:r>
      </w:ins>
      <w:ins w:id="14" w:author="Aili Sandre" w:date="2024-07-23T21:44:00Z">
        <w:r>
          <w:rPr>
            <w:rFonts w:ascii="Times New Roman" w:hAnsi="Times New Roman" w:cs="Times New Roman"/>
            <w:sz w:val="24"/>
            <w:szCs w:val="24"/>
          </w:rPr>
          <w:t xml:space="preserve">se tervise teenust osutab asjakohase </w:t>
        </w:r>
      </w:ins>
      <w:del w:id="15" w:author="Aili Sandre" w:date="2024-07-23T21:44:00Z">
        <w:r w:rsidR="00251CBA" w:rsidRPr="00251CBA" w:rsidDel="000216F2">
          <w:rPr>
            <w:rFonts w:ascii="Times New Roman" w:hAnsi="Times New Roman" w:cs="Times New Roman"/>
            <w:sz w:val="24"/>
            <w:szCs w:val="24"/>
          </w:rPr>
          <w:delText xml:space="preserve"> selleks asjakohase</w:delText>
        </w:r>
      </w:del>
      <w:del w:id="16" w:author="Aili Sandre" w:date="2024-07-23T21:45:00Z">
        <w:r w:rsidR="00251CBA" w:rsidRPr="00251CBA" w:rsidDel="000216F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251CBA" w:rsidRPr="00251CBA">
        <w:rPr>
          <w:rFonts w:ascii="Times New Roman" w:hAnsi="Times New Roman" w:cs="Times New Roman"/>
          <w:sz w:val="24"/>
          <w:szCs w:val="24"/>
        </w:rPr>
        <w:t>ettevalmistusega isik</w:t>
      </w:r>
      <w:del w:id="17" w:author="Aili Sandre" w:date="2024-07-23T21:44:00Z">
        <w:r w:rsidR="00251CBA" w:rsidRPr="00251CBA" w:rsidDel="000216F2">
          <w:rPr>
            <w:rFonts w:ascii="Times New Roman" w:hAnsi="Times New Roman" w:cs="Times New Roman"/>
            <w:sz w:val="24"/>
            <w:szCs w:val="24"/>
          </w:rPr>
          <w:delText xml:space="preserve">u </w:delText>
        </w:r>
        <w:r w:rsidR="009143CF" w:rsidDel="000216F2">
          <w:rPr>
            <w:rFonts w:ascii="Times New Roman" w:hAnsi="Times New Roman" w:cs="Times New Roman"/>
            <w:sz w:val="24"/>
            <w:szCs w:val="24"/>
          </w:rPr>
          <w:delText>poolt</w:delText>
        </w:r>
      </w:del>
      <w:ins w:id="18" w:author="Aili Sandre" w:date="2024-07-23T21:44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commentRangeStart w:id="19"/>
        <w:r>
          <w:rPr>
            <w:rFonts w:ascii="Times New Roman" w:hAnsi="Times New Roman" w:cs="Times New Roman"/>
            <w:sz w:val="24"/>
            <w:szCs w:val="24"/>
          </w:rPr>
          <w:t xml:space="preserve">kohaliku omavalitsuse </w:t>
        </w:r>
      </w:ins>
      <w:ins w:id="20" w:author="Katariina Kärsten" w:date="2024-07-29T15:42:00Z">
        <w:r w:rsidR="009B3841">
          <w:rPr>
            <w:rFonts w:ascii="Times New Roman" w:hAnsi="Times New Roman" w:cs="Times New Roman"/>
            <w:sz w:val="24"/>
            <w:szCs w:val="24"/>
          </w:rPr>
          <w:t xml:space="preserve">üksuse </w:t>
        </w:r>
      </w:ins>
      <w:commentRangeEnd w:id="19"/>
      <w:ins w:id="21" w:author="Katariina Kärsten" w:date="2024-07-29T15:47:00Z">
        <w:r w:rsidR="009B3841">
          <w:rPr>
            <w:rStyle w:val="Kommentaariviide"/>
          </w:rPr>
          <w:commentReference w:id="19"/>
        </w:r>
      </w:ins>
      <w:ins w:id="22" w:author="Aili Sandre" w:date="2024-07-23T21:44:00Z">
        <w:r>
          <w:rPr>
            <w:rFonts w:ascii="Times New Roman" w:hAnsi="Times New Roman" w:cs="Times New Roman"/>
            <w:sz w:val="24"/>
            <w:szCs w:val="24"/>
          </w:rPr>
          <w:t>kehtestatud korras</w:t>
        </w:r>
      </w:ins>
      <w:r w:rsidR="00251CBA" w:rsidRPr="00251CBA">
        <w:rPr>
          <w:rFonts w:ascii="Times New Roman" w:hAnsi="Times New Roman" w:cs="Times New Roman"/>
          <w:sz w:val="24"/>
          <w:szCs w:val="24"/>
        </w:rPr>
        <w:t>.</w:t>
      </w:r>
      <w:r w:rsidR="00251CBA">
        <w:rPr>
          <w:rFonts w:ascii="Times New Roman" w:hAnsi="Times New Roman" w:cs="Times New Roman"/>
          <w:sz w:val="24"/>
          <w:szCs w:val="24"/>
        </w:rPr>
        <w:t xml:space="preserve"> </w:t>
      </w:r>
      <w:r w:rsidR="00CA7F1E" w:rsidRPr="00CA1665">
        <w:rPr>
          <w:rFonts w:ascii="Times New Roman" w:hAnsi="Times New Roman" w:cs="Times New Roman"/>
          <w:sz w:val="24"/>
          <w:szCs w:val="24"/>
        </w:rPr>
        <w:t>Toetus jaotatakse kohaliku omavalitsuse üksuste vahel proportsionaalselt elanike arvule.</w:t>
      </w:r>
      <w:del w:id="23" w:author="Aili Sandre" w:date="2024-07-23T21:45:00Z">
        <w:r w:rsidR="00CA7F1E" w:rsidRPr="00CA1665" w:rsidDel="000216F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CA1665" w:rsidRPr="00CA1665">
        <w:t xml:space="preserve"> </w:t>
      </w:r>
      <w:r w:rsidR="00CA1665" w:rsidRPr="00CA1665">
        <w:rPr>
          <w:rFonts w:ascii="Times New Roman" w:hAnsi="Times New Roman" w:cs="Times New Roman"/>
          <w:sz w:val="24"/>
          <w:szCs w:val="24"/>
        </w:rPr>
        <w:t>Seejuures arvestatakse, et minimaalne toetus kohaliku omavalitsuse üksuse kohta oleks vähemalt 1/250 ja maksimaalne toetus kuni 1/16</w:t>
      </w:r>
      <w:r w:rsidR="00CA1665">
        <w:rPr>
          <w:rFonts w:ascii="Times New Roman" w:hAnsi="Times New Roman" w:cs="Times New Roman"/>
          <w:sz w:val="24"/>
          <w:szCs w:val="24"/>
        </w:rPr>
        <w:t xml:space="preserve"> </w:t>
      </w:r>
      <w:bookmarkStart w:id="24" w:name="_Hlk170986946"/>
      <w:r w:rsidR="006045E8">
        <w:rPr>
          <w:rFonts w:ascii="Times New Roman" w:hAnsi="Times New Roman" w:cs="Times New Roman"/>
          <w:sz w:val="24"/>
          <w:szCs w:val="24"/>
        </w:rPr>
        <w:t>r</w:t>
      </w:r>
      <w:r w:rsidR="00CA1665" w:rsidRPr="00CA1665">
        <w:rPr>
          <w:rFonts w:ascii="Times New Roman" w:hAnsi="Times New Roman" w:cs="Times New Roman"/>
          <w:sz w:val="24"/>
          <w:szCs w:val="24"/>
        </w:rPr>
        <w:t>iigieelarve seaduse § 48 lõike 4 alusel määratud toetusfondi vaimse tervise teenuse korraldamise toetuse kogumahust.</w:t>
      </w:r>
    </w:p>
    <w:bookmarkEnd w:id="24"/>
    <w:p w14:paraId="1CD16CE8" w14:textId="77777777" w:rsidR="00CA7F1E" w:rsidRDefault="00CA7F1E" w:rsidP="00CA7F1E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4BC6F1" w14:textId="77777777" w:rsidR="00CA7F1E" w:rsidRDefault="00CA7F1E" w:rsidP="00CA7F1E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) Käesoleva paragrahvi lõikes </w:t>
      </w:r>
      <w:r w:rsidRPr="006A31E9">
        <w:rPr>
          <w:rFonts w:ascii="Times New Roman" w:hAnsi="Times New Roman" w:cs="Times New Roman"/>
          <w:sz w:val="24"/>
          <w:szCs w:val="24"/>
        </w:rPr>
        <w:t>3</w:t>
      </w:r>
      <w:r w:rsidRPr="006A31E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nimetatud toetuse kasutamisel peab kohaliku omavalitsuse üksus lähtuma põhimõttest, et vaimse tervise teenuse toetusega ei asendata oma eelarvest kaetavaid kulusid.“.</w:t>
      </w:r>
    </w:p>
    <w:p w14:paraId="5B1BCA0A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2CE34" w14:textId="74549119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21A5A">
        <w:rPr>
          <w:rFonts w:ascii="Times New Roman" w:hAnsi="Times New Roman" w:cs="Times New Roman"/>
          <w:b/>
          <w:bCs/>
          <w:sz w:val="24"/>
          <w:szCs w:val="24"/>
        </w:rPr>
        <w:t>Käibemaksuseadus</w:t>
      </w:r>
      <w:r>
        <w:rPr>
          <w:rFonts w:ascii="Times New Roman" w:hAnsi="Times New Roman" w:cs="Times New Roman"/>
          <w:b/>
          <w:bCs/>
          <w:sz w:val="24"/>
          <w:szCs w:val="24"/>
        </w:rPr>
        <w:t>e muutmine</w:t>
      </w:r>
      <w:del w:id="25" w:author="Aili Sandre" w:date="2024-07-23T21:49:00Z">
        <w:r w:rsidDel="00241D20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</w:p>
    <w:p w14:paraId="564D824C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C7C8A" w14:textId="149F9E2D" w:rsidR="00CA7F1E" w:rsidRPr="00FC54E4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4E4">
        <w:rPr>
          <w:rFonts w:ascii="Times New Roman" w:hAnsi="Times New Roman" w:cs="Times New Roman"/>
          <w:sz w:val="24"/>
          <w:szCs w:val="24"/>
        </w:rPr>
        <w:t>Käibemaksuseaduse § 16 lõike 1 punkti</w:t>
      </w:r>
      <w:r w:rsidR="009227F3">
        <w:rPr>
          <w:rFonts w:ascii="Times New Roman" w:hAnsi="Times New Roman" w:cs="Times New Roman"/>
          <w:sz w:val="24"/>
          <w:szCs w:val="24"/>
        </w:rPr>
        <w:t>s</w:t>
      </w:r>
      <w:r w:rsidRPr="00FC54E4">
        <w:rPr>
          <w:rFonts w:ascii="Times New Roman" w:hAnsi="Times New Roman" w:cs="Times New Roman"/>
          <w:sz w:val="24"/>
          <w:szCs w:val="24"/>
        </w:rPr>
        <w:t xml:space="preserve"> 4 </w:t>
      </w:r>
      <w:r w:rsidR="009227F3">
        <w:rPr>
          <w:rFonts w:ascii="Times New Roman" w:hAnsi="Times New Roman" w:cs="Times New Roman"/>
          <w:sz w:val="24"/>
          <w:szCs w:val="24"/>
        </w:rPr>
        <w:t>asendatakse</w:t>
      </w:r>
      <w:r w:rsidR="009227F3" w:rsidRPr="00FC54E4">
        <w:rPr>
          <w:rFonts w:ascii="Times New Roman" w:hAnsi="Times New Roman" w:cs="Times New Roman"/>
          <w:sz w:val="24"/>
          <w:szCs w:val="24"/>
        </w:rPr>
        <w:t xml:space="preserve"> </w:t>
      </w:r>
      <w:r w:rsidRPr="00FC54E4">
        <w:rPr>
          <w:rFonts w:ascii="Times New Roman" w:hAnsi="Times New Roman" w:cs="Times New Roman"/>
          <w:sz w:val="24"/>
          <w:szCs w:val="24"/>
        </w:rPr>
        <w:t>tekstiosa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2537ED">
        <w:rPr>
          <w:rFonts w:ascii="Times New Roman" w:hAnsi="Times New Roman" w:cs="Times New Roman"/>
          <w:sz w:val="24"/>
          <w:szCs w:val="24"/>
        </w:rPr>
        <w:t>ja 130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537ED">
        <w:rPr>
          <w:rFonts w:ascii="Times New Roman" w:hAnsi="Times New Roman" w:cs="Times New Roman"/>
          <w:sz w:val="24"/>
          <w:szCs w:val="24"/>
        </w:rPr>
        <w:t>“ tekstiosaga „</w:t>
      </w:r>
      <w:r w:rsidR="00491A7D">
        <w:rPr>
          <w:rFonts w:ascii="Times New Roman" w:hAnsi="Times New Roman" w:cs="Times New Roman"/>
          <w:sz w:val="24"/>
          <w:szCs w:val="24"/>
        </w:rPr>
        <w:t>,</w:t>
      </w:r>
      <w:r w:rsidR="009227F3">
        <w:rPr>
          <w:rFonts w:ascii="Times New Roman" w:hAnsi="Times New Roman" w:cs="Times New Roman"/>
          <w:sz w:val="24"/>
          <w:szCs w:val="24"/>
        </w:rPr>
        <w:t xml:space="preserve"> </w:t>
      </w:r>
      <w:r w:rsidRPr="002537ED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537ED">
        <w:rPr>
          <w:rFonts w:ascii="Times New Roman" w:hAnsi="Times New Roman" w:cs="Times New Roman"/>
          <w:sz w:val="24"/>
          <w:szCs w:val="24"/>
        </w:rPr>
        <w:t xml:space="preserve"> ja </w:t>
      </w:r>
      <w:r w:rsidR="008910C3" w:rsidRPr="008910C3">
        <w:rPr>
          <w:rFonts w:ascii="Times New Roman" w:hAnsi="Times New Roman" w:cs="Times New Roman"/>
          <w:sz w:val="24"/>
          <w:szCs w:val="24"/>
        </w:rPr>
        <w:t>§</w:t>
      </w:r>
      <w:r w:rsidR="008910C3">
        <w:rPr>
          <w:rFonts w:ascii="Times New Roman" w:hAnsi="Times New Roman" w:cs="Times New Roman"/>
          <w:sz w:val="24"/>
          <w:szCs w:val="24"/>
        </w:rPr>
        <w:t xml:space="preserve"> </w:t>
      </w:r>
      <w:r w:rsidRPr="002537ED">
        <w:rPr>
          <w:rFonts w:ascii="Times New Roman" w:hAnsi="Times New Roman" w:cs="Times New Roman"/>
          <w:sz w:val="24"/>
          <w:szCs w:val="24"/>
        </w:rPr>
        <w:t>156 lõikes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537E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9AD53" w14:textId="77777777" w:rsidR="007D2240" w:rsidRDefault="007D2240" w:rsidP="00CF13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E670F6" w14:textId="27F0AB1E" w:rsidR="005A3659" w:rsidRPr="00EA6CB5" w:rsidRDefault="005A3659" w:rsidP="00CF135E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CB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C5CC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A6CB5">
        <w:rPr>
          <w:rFonts w:ascii="Times New Roman" w:hAnsi="Times New Roman" w:cs="Times New Roman"/>
          <w:b/>
          <w:sz w:val="24"/>
          <w:szCs w:val="24"/>
        </w:rPr>
        <w:t>. Seaduse jõustumine</w:t>
      </w:r>
    </w:p>
    <w:p w14:paraId="17884BEF" w14:textId="77777777" w:rsidR="005A3659" w:rsidRPr="00EA6CB5" w:rsidRDefault="005A3659" w:rsidP="00CF135E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4F4384" w14:textId="1B13711C" w:rsidR="00EC5CCD" w:rsidRDefault="005A3659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651FF">
        <w:rPr>
          <w:rFonts w:ascii="Times New Roman" w:hAnsi="Times New Roman" w:cs="Times New Roman"/>
          <w:sz w:val="24"/>
          <w:szCs w:val="24"/>
        </w:rPr>
        <w:t>Käesolev seadus jõustub 202</w:t>
      </w:r>
      <w:r w:rsidR="00AE1C79">
        <w:rPr>
          <w:rFonts w:ascii="Times New Roman" w:hAnsi="Times New Roman" w:cs="Times New Roman"/>
          <w:sz w:val="24"/>
          <w:szCs w:val="24"/>
        </w:rPr>
        <w:t>5</w:t>
      </w:r>
      <w:r w:rsidRPr="006651FF">
        <w:rPr>
          <w:rFonts w:ascii="Times New Roman" w:hAnsi="Times New Roman" w:cs="Times New Roman"/>
          <w:sz w:val="24"/>
          <w:szCs w:val="24"/>
        </w:rPr>
        <w:t xml:space="preserve">. aasta 1. </w:t>
      </w:r>
      <w:r w:rsidR="00AE1C79">
        <w:rPr>
          <w:rFonts w:ascii="Times New Roman" w:hAnsi="Times New Roman" w:cs="Times New Roman"/>
          <w:sz w:val="24"/>
          <w:szCs w:val="24"/>
        </w:rPr>
        <w:t>jaanuaril</w:t>
      </w:r>
      <w:r w:rsidRPr="006651FF">
        <w:rPr>
          <w:rFonts w:ascii="Times New Roman" w:hAnsi="Times New Roman" w:cs="Times New Roman"/>
          <w:sz w:val="24"/>
          <w:szCs w:val="24"/>
        </w:rPr>
        <w:t>.</w:t>
      </w:r>
    </w:p>
    <w:p w14:paraId="7EAC2E42" w14:textId="77777777" w:rsidR="006B55C5" w:rsidRDefault="006B55C5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61CA68" w14:textId="77777777" w:rsidR="00606367" w:rsidRDefault="00606367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8B543EE" w14:textId="77777777" w:rsidR="00373DDC" w:rsidRPr="00487573" w:rsidRDefault="00373DDC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065B562" w14:textId="1094AAD8" w:rsidR="00487573" w:rsidRPr="00266716" w:rsidRDefault="00487573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66716">
        <w:rPr>
          <w:rFonts w:ascii="Times New Roman" w:hAnsi="Times New Roman" w:cs="Times New Roman"/>
          <w:sz w:val="24"/>
          <w:szCs w:val="24"/>
        </w:rPr>
        <w:t>Lauri Hussar</w:t>
      </w:r>
    </w:p>
    <w:p w14:paraId="48EC2ABF" w14:textId="77777777" w:rsidR="00487573" w:rsidRPr="00487573" w:rsidRDefault="00487573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66716">
        <w:rPr>
          <w:rFonts w:ascii="Times New Roman" w:hAnsi="Times New Roman" w:cs="Times New Roman"/>
          <w:sz w:val="24"/>
          <w:szCs w:val="24"/>
        </w:rPr>
        <w:t>Riigikogu esimees</w:t>
      </w:r>
    </w:p>
    <w:p w14:paraId="2730B96E" w14:textId="77777777" w:rsidR="00487573" w:rsidRPr="00487573" w:rsidRDefault="00487573" w:rsidP="00CF135E">
      <w:pPr>
        <w:pStyle w:val="Vahedeta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134674D9" w14:textId="45E2C4EF" w:rsidR="00487573" w:rsidRPr="00487573" w:rsidRDefault="00487573" w:rsidP="00CF135E">
      <w:pPr>
        <w:pStyle w:val="Vahedeta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87573">
        <w:rPr>
          <w:rFonts w:ascii="Times New Roman" w:hAnsi="Times New Roman" w:cs="Times New Roman"/>
          <w:sz w:val="24"/>
          <w:szCs w:val="24"/>
        </w:rPr>
        <w:t xml:space="preserve">Tallinn, </w:t>
      </w:r>
      <w:r w:rsidR="008A3649">
        <w:rPr>
          <w:rFonts w:ascii="Times New Roman" w:hAnsi="Times New Roman" w:cs="Times New Roman"/>
          <w:sz w:val="24"/>
          <w:szCs w:val="24"/>
        </w:rPr>
        <w:tab/>
      </w:r>
      <w:r w:rsidR="008A3649">
        <w:rPr>
          <w:rFonts w:ascii="Times New Roman" w:hAnsi="Times New Roman" w:cs="Times New Roman"/>
          <w:sz w:val="24"/>
          <w:szCs w:val="24"/>
        </w:rPr>
        <w:tab/>
      </w:r>
      <w:r w:rsidR="008A3649" w:rsidRPr="00487573">
        <w:rPr>
          <w:rFonts w:ascii="Times New Roman" w:hAnsi="Times New Roman" w:cs="Times New Roman"/>
          <w:sz w:val="24"/>
          <w:szCs w:val="24"/>
        </w:rPr>
        <w:t xml:space="preserve"> </w:t>
      </w:r>
      <w:r w:rsidRPr="00487573">
        <w:rPr>
          <w:rFonts w:ascii="Times New Roman" w:hAnsi="Times New Roman" w:cs="Times New Roman"/>
          <w:sz w:val="24"/>
          <w:szCs w:val="24"/>
        </w:rPr>
        <w:t>202</w:t>
      </w:r>
      <w:r w:rsidR="003B3ACE">
        <w:rPr>
          <w:rFonts w:ascii="Times New Roman" w:hAnsi="Times New Roman" w:cs="Times New Roman"/>
          <w:sz w:val="24"/>
          <w:szCs w:val="24"/>
        </w:rPr>
        <w:t>4</w:t>
      </w:r>
      <w:r w:rsidRPr="00487573">
        <w:rPr>
          <w:rFonts w:ascii="Times New Roman" w:hAnsi="Times New Roman" w:cs="Times New Roman"/>
          <w:sz w:val="24"/>
          <w:szCs w:val="24"/>
        </w:rPr>
        <w:t>. a</w:t>
      </w:r>
    </w:p>
    <w:p w14:paraId="10FD720A" w14:textId="77777777" w:rsidR="00487573" w:rsidRPr="00487573" w:rsidRDefault="00487573" w:rsidP="00CF135E">
      <w:pPr>
        <w:pStyle w:val="Vahedeta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660CAEDD" w14:textId="4661415A" w:rsidR="00487573" w:rsidRPr="00487573" w:rsidRDefault="00487573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87573">
        <w:rPr>
          <w:rFonts w:ascii="Times New Roman" w:hAnsi="Times New Roman" w:cs="Times New Roman"/>
          <w:sz w:val="24"/>
          <w:szCs w:val="24"/>
        </w:rPr>
        <w:t xml:space="preserve">Algatab Vabariigi Valitsus </w:t>
      </w:r>
      <w:r w:rsidR="003B3A41">
        <w:rPr>
          <w:rFonts w:ascii="Times New Roman" w:hAnsi="Times New Roman" w:cs="Times New Roman"/>
          <w:sz w:val="24"/>
          <w:szCs w:val="24"/>
        </w:rPr>
        <w:tab/>
      </w:r>
      <w:r w:rsidR="003B3A41">
        <w:rPr>
          <w:rFonts w:ascii="Times New Roman" w:hAnsi="Times New Roman" w:cs="Times New Roman"/>
          <w:sz w:val="24"/>
          <w:szCs w:val="24"/>
        </w:rPr>
        <w:tab/>
      </w:r>
      <w:r w:rsidR="003B3A41">
        <w:rPr>
          <w:rFonts w:ascii="Times New Roman" w:hAnsi="Times New Roman" w:cs="Times New Roman"/>
          <w:sz w:val="24"/>
          <w:szCs w:val="24"/>
        </w:rPr>
        <w:tab/>
      </w:r>
      <w:r w:rsidRPr="00487573">
        <w:rPr>
          <w:rFonts w:ascii="Times New Roman" w:hAnsi="Times New Roman" w:cs="Times New Roman"/>
          <w:sz w:val="24"/>
          <w:szCs w:val="24"/>
        </w:rPr>
        <w:t>202</w:t>
      </w:r>
      <w:r w:rsidR="003B3ACE">
        <w:rPr>
          <w:rFonts w:ascii="Times New Roman" w:hAnsi="Times New Roman" w:cs="Times New Roman"/>
          <w:sz w:val="24"/>
          <w:szCs w:val="24"/>
        </w:rPr>
        <w:t>4</w:t>
      </w:r>
      <w:r w:rsidRPr="00487573">
        <w:rPr>
          <w:rFonts w:ascii="Times New Roman" w:hAnsi="Times New Roman" w:cs="Times New Roman"/>
          <w:sz w:val="24"/>
          <w:szCs w:val="24"/>
        </w:rPr>
        <w:t>. a</w:t>
      </w:r>
    </w:p>
    <w:p w14:paraId="084A95E9" w14:textId="386D4DE6" w:rsidR="00487573" w:rsidRPr="00487573" w:rsidRDefault="00487573" w:rsidP="00AB6A54">
      <w:pPr>
        <w:pStyle w:val="Vahedeta"/>
        <w:jc w:val="both"/>
      </w:pPr>
    </w:p>
    <w:sectPr w:rsidR="00487573" w:rsidRPr="0048757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Katariina Kärsten" w:date="2024-07-29T15:04:00Z" w:initials="KK">
    <w:p w14:paraId="3081B41E" w14:textId="77777777" w:rsidR="00930EEA" w:rsidRDefault="00930EEA" w:rsidP="00930EEA">
      <w:pPr>
        <w:pStyle w:val="Kommentaaritekst"/>
      </w:pPr>
      <w:r>
        <w:rPr>
          <w:rStyle w:val="Kommentaariviide"/>
        </w:rPr>
        <w:annotationRef/>
      </w:r>
      <w:r>
        <w:t xml:space="preserve">Eelnõus eelistatakse ainsuse vormi. Mitmust kasutame üldjuhul vaid siis, kui sellel on iseseisev õiguslik tähendus (vt HÕNTE § 15 lg 4). </w:t>
      </w:r>
    </w:p>
    <w:p w14:paraId="7D922A83" w14:textId="77777777" w:rsidR="00930EEA" w:rsidRDefault="00930EEA" w:rsidP="00930EEA">
      <w:pPr>
        <w:pStyle w:val="Kommentaaritekst"/>
      </w:pPr>
      <w:r>
        <w:t>Kahtleme, kas siin on mitmus õigustatud. Palume üle vaadata, ja kui mitmus ei anna uut õiguslikku tähendust, siis kasutada ainsust (</w:t>
      </w:r>
      <w:r>
        <w:rPr>
          <w:i/>
          <w:iCs/>
        </w:rPr>
        <w:t>üksusele</w:t>
      </w:r>
      <w:r>
        <w:t xml:space="preserve">). </w:t>
      </w:r>
    </w:p>
  </w:comment>
  <w:comment w:id="19" w:author="Katariina Kärsten" w:date="2024-07-29T15:47:00Z" w:initials="KK">
    <w:p w14:paraId="0CFB9F27" w14:textId="77777777" w:rsidR="009B3841" w:rsidRDefault="009B3841" w:rsidP="009B3841">
      <w:pPr>
        <w:pStyle w:val="Kommentaaritekst"/>
      </w:pPr>
      <w:r>
        <w:rPr>
          <w:rStyle w:val="Kommentaariviide"/>
        </w:rPr>
        <w:annotationRef/>
      </w:r>
      <w:r>
        <w:t>Kohalik omavalitsus = õiguste kogum, KOV üksus = linn või vald. (KOKS § 2 lg 1:</w:t>
      </w:r>
      <w:r>
        <w:rPr>
          <w:color w:val="202020"/>
          <w:highlight w:val="white"/>
        </w:rPr>
        <w:t xml:space="preserve"> Kohalik omavalitsus on põhiseaduses sätestatud omavalitsusüksuse – valla või linna – demokraatlikult moodustatud võimuorganite õigus, võime ja kohustus seaduste alusel iseseisvalt korraldada ja juhtida kohalikku elu)</w:t>
      </w:r>
      <w:r>
        <w:t xml:space="preserve">. Korra kehtestajaks ei saa ole õiguste kogum, vaid ikka linn või vald (oma juhtorganite, st volikogu või valitsuse kaudu). Seetõttu on korrektne lisada siia sõna "üksus".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D922A83" w15:done="0"/>
  <w15:commentEx w15:paraId="0CFB9F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522E01" w16cex:dateUtc="2024-07-29T12:04:00Z"/>
  <w16cex:commentExtensible w16cex:durableId="2A523828" w16cex:dateUtc="2024-07-29T1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922A83" w16cid:durableId="2A522E01"/>
  <w16cid:commentId w16cid:paraId="0CFB9F27" w16cid:durableId="2A5238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0706" w14:textId="77777777" w:rsidR="00B051AE" w:rsidRDefault="00B051AE" w:rsidP="00F644E6">
      <w:pPr>
        <w:spacing w:after="0" w:line="240" w:lineRule="auto"/>
      </w:pPr>
      <w:r>
        <w:separator/>
      </w:r>
    </w:p>
  </w:endnote>
  <w:endnote w:type="continuationSeparator" w:id="0">
    <w:p w14:paraId="184315CF" w14:textId="77777777" w:rsidR="00B051AE" w:rsidRDefault="00B051AE" w:rsidP="00F644E6">
      <w:pPr>
        <w:spacing w:after="0" w:line="240" w:lineRule="auto"/>
      </w:pPr>
      <w:r>
        <w:continuationSeparator/>
      </w:r>
    </w:p>
  </w:endnote>
  <w:endnote w:type="continuationNotice" w:id="1">
    <w:p w14:paraId="38C6AE04" w14:textId="77777777" w:rsidR="00B051AE" w:rsidRDefault="00B051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7443623"/>
      <w:docPartObj>
        <w:docPartGallery w:val="Page Numbers (Bottom of Page)"/>
        <w:docPartUnique/>
      </w:docPartObj>
    </w:sdtPr>
    <w:sdtEndPr/>
    <w:sdtContent>
      <w:p w14:paraId="14C1E424" w14:textId="6B760763" w:rsidR="00F31A2F" w:rsidRDefault="009B3841">
        <w:pPr>
          <w:pStyle w:val="Jalus"/>
          <w:jc w:val="center"/>
        </w:pPr>
      </w:p>
    </w:sdtContent>
  </w:sdt>
  <w:p w14:paraId="68CEC18E" w14:textId="77777777" w:rsidR="00F644E6" w:rsidRDefault="00F644E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D094" w14:textId="77777777" w:rsidR="00B051AE" w:rsidRDefault="00B051AE" w:rsidP="00F644E6">
      <w:pPr>
        <w:spacing w:after="0" w:line="240" w:lineRule="auto"/>
      </w:pPr>
      <w:r>
        <w:separator/>
      </w:r>
    </w:p>
  </w:footnote>
  <w:footnote w:type="continuationSeparator" w:id="0">
    <w:p w14:paraId="4D3AC4BA" w14:textId="77777777" w:rsidR="00B051AE" w:rsidRDefault="00B051AE" w:rsidP="00F644E6">
      <w:pPr>
        <w:spacing w:after="0" w:line="240" w:lineRule="auto"/>
      </w:pPr>
      <w:r>
        <w:continuationSeparator/>
      </w:r>
    </w:p>
  </w:footnote>
  <w:footnote w:type="continuationNotice" w:id="1">
    <w:p w14:paraId="44753AFE" w14:textId="77777777" w:rsidR="00B051AE" w:rsidRDefault="00B051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317"/>
    <w:multiLevelType w:val="hybridMultilevel"/>
    <w:tmpl w:val="4D4E00AE"/>
    <w:lvl w:ilvl="0" w:tplc="726AE3B2">
      <w:start w:val="1"/>
      <w:numFmt w:val="decimal"/>
      <w:lvlText w:val="%1."/>
      <w:lvlJc w:val="left"/>
      <w:pPr>
        <w:ind w:left="1020" w:hanging="360"/>
      </w:pPr>
    </w:lvl>
    <w:lvl w:ilvl="1" w:tplc="CF22CFE0">
      <w:start w:val="1"/>
      <w:numFmt w:val="decimal"/>
      <w:lvlText w:val="%2."/>
      <w:lvlJc w:val="left"/>
      <w:pPr>
        <w:ind w:left="1020" w:hanging="360"/>
      </w:pPr>
    </w:lvl>
    <w:lvl w:ilvl="2" w:tplc="74EAA9D2">
      <w:start w:val="1"/>
      <w:numFmt w:val="decimal"/>
      <w:lvlText w:val="%3."/>
      <w:lvlJc w:val="left"/>
      <w:pPr>
        <w:ind w:left="1020" w:hanging="360"/>
      </w:pPr>
    </w:lvl>
    <w:lvl w:ilvl="3" w:tplc="88A6B116">
      <w:start w:val="1"/>
      <w:numFmt w:val="decimal"/>
      <w:lvlText w:val="%4."/>
      <w:lvlJc w:val="left"/>
      <w:pPr>
        <w:ind w:left="1020" w:hanging="360"/>
      </w:pPr>
    </w:lvl>
    <w:lvl w:ilvl="4" w:tplc="12EAFBB8">
      <w:start w:val="1"/>
      <w:numFmt w:val="decimal"/>
      <w:lvlText w:val="%5."/>
      <w:lvlJc w:val="left"/>
      <w:pPr>
        <w:ind w:left="1020" w:hanging="360"/>
      </w:pPr>
    </w:lvl>
    <w:lvl w:ilvl="5" w:tplc="8AC428F6">
      <w:start w:val="1"/>
      <w:numFmt w:val="decimal"/>
      <w:lvlText w:val="%6."/>
      <w:lvlJc w:val="left"/>
      <w:pPr>
        <w:ind w:left="1020" w:hanging="360"/>
      </w:pPr>
    </w:lvl>
    <w:lvl w:ilvl="6" w:tplc="D8EC54C2">
      <w:start w:val="1"/>
      <w:numFmt w:val="decimal"/>
      <w:lvlText w:val="%7."/>
      <w:lvlJc w:val="left"/>
      <w:pPr>
        <w:ind w:left="1020" w:hanging="360"/>
      </w:pPr>
    </w:lvl>
    <w:lvl w:ilvl="7" w:tplc="ECA8A1A2">
      <w:start w:val="1"/>
      <w:numFmt w:val="decimal"/>
      <w:lvlText w:val="%8."/>
      <w:lvlJc w:val="left"/>
      <w:pPr>
        <w:ind w:left="1020" w:hanging="360"/>
      </w:pPr>
    </w:lvl>
    <w:lvl w:ilvl="8" w:tplc="6C48A6E6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65E6CF0"/>
    <w:multiLevelType w:val="hybridMultilevel"/>
    <w:tmpl w:val="034E48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6D3A"/>
    <w:multiLevelType w:val="hybridMultilevel"/>
    <w:tmpl w:val="2A72CFEE"/>
    <w:lvl w:ilvl="0" w:tplc="96F48F3A">
      <w:start w:val="1"/>
      <w:numFmt w:val="decimal"/>
      <w:lvlText w:val="%1."/>
      <w:lvlJc w:val="left"/>
      <w:pPr>
        <w:ind w:left="1020" w:hanging="360"/>
      </w:pPr>
    </w:lvl>
    <w:lvl w:ilvl="1" w:tplc="157A3D4C">
      <w:start w:val="1"/>
      <w:numFmt w:val="decimal"/>
      <w:lvlText w:val="%2."/>
      <w:lvlJc w:val="left"/>
      <w:pPr>
        <w:ind w:left="1020" w:hanging="360"/>
      </w:pPr>
    </w:lvl>
    <w:lvl w:ilvl="2" w:tplc="D898E1D2">
      <w:start w:val="1"/>
      <w:numFmt w:val="decimal"/>
      <w:lvlText w:val="%3."/>
      <w:lvlJc w:val="left"/>
      <w:pPr>
        <w:ind w:left="1020" w:hanging="360"/>
      </w:pPr>
    </w:lvl>
    <w:lvl w:ilvl="3" w:tplc="F442172A">
      <w:start w:val="1"/>
      <w:numFmt w:val="decimal"/>
      <w:lvlText w:val="%4."/>
      <w:lvlJc w:val="left"/>
      <w:pPr>
        <w:ind w:left="1020" w:hanging="360"/>
      </w:pPr>
    </w:lvl>
    <w:lvl w:ilvl="4" w:tplc="0E02A9D4">
      <w:start w:val="1"/>
      <w:numFmt w:val="decimal"/>
      <w:lvlText w:val="%5."/>
      <w:lvlJc w:val="left"/>
      <w:pPr>
        <w:ind w:left="1020" w:hanging="360"/>
      </w:pPr>
    </w:lvl>
    <w:lvl w:ilvl="5" w:tplc="C2524798">
      <w:start w:val="1"/>
      <w:numFmt w:val="decimal"/>
      <w:lvlText w:val="%6."/>
      <w:lvlJc w:val="left"/>
      <w:pPr>
        <w:ind w:left="1020" w:hanging="360"/>
      </w:pPr>
    </w:lvl>
    <w:lvl w:ilvl="6" w:tplc="F6A02392">
      <w:start w:val="1"/>
      <w:numFmt w:val="decimal"/>
      <w:lvlText w:val="%7."/>
      <w:lvlJc w:val="left"/>
      <w:pPr>
        <w:ind w:left="1020" w:hanging="360"/>
      </w:pPr>
    </w:lvl>
    <w:lvl w:ilvl="7" w:tplc="F6B89610">
      <w:start w:val="1"/>
      <w:numFmt w:val="decimal"/>
      <w:lvlText w:val="%8."/>
      <w:lvlJc w:val="left"/>
      <w:pPr>
        <w:ind w:left="1020" w:hanging="360"/>
      </w:pPr>
    </w:lvl>
    <w:lvl w:ilvl="8" w:tplc="7D245E4E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98709B0"/>
    <w:multiLevelType w:val="hybridMultilevel"/>
    <w:tmpl w:val="8B92FE36"/>
    <w:lvl w:ilvl="0" w:tplc="084CBBC2">
      <w:start w:val="1"/>
      <w:numFmt w:val="decimal"/>
      <w:lvlText w:val="%1)"/>
      <w:lvlJc w:val="left"/>
      <w:pPr>
        <w:ind w:left="1020" w:hanging="360"/>
      </w:pPr>
    </w:lvl>
    <w:lvl w:ilvl="1" w:tplc="A16EA8C2">
      <w:start w:val="1"/>
      <w:numFmt w:val="decimal"/>
      <w:lvlText w:val="%2)"/>
      <w:lvlJc w:val="left"/>
      <w:pPr>
        <w:ind w:left="1020" w:hanging="360"/>
      </w:pPr>
    </w:lvl>
    <w:lvl w:ilvl="2" w:tplc="C2DACB8A">
      <w:start w:val="1"/>
      <w:numFmt w:val="decimal"/>
      <w:lvlText w:val="%3)"/>
      <w:lvlJc w:val="left"/>
      <w:pPr>
        <w:ind w:left="1020" w:hanging="360"/>
      </w:pPr>
    </w:lvl>
    <w:lvl w:ilvl="3" w:tplc="E2DA85EA">
      <w:start w:val="1"/>
      <w:numFmt w:val="decimal"/>
      <w:lvlText w:val="%4)"/>
      <w:lvlJc w:val="left"/>
      <w:pPr>
        <w:ind w:left="1020" w:hanging="360"/>
      </w:pPr>
    </w:lvl>
    <w:lvl w:ilvl="4" w:tplc="FEE09126">
      <w:start w:val="1"/>
      <w:numFmt w:val="decimal"/>
      <w:lvlText w:val="%5)"/>
      <w:lvlJc w:val="left"/>
      <w:pPr>
        <w:ind w:left="1020" w:hanging="360"/>
      </w:pPr>
    </w:lvl>
    <w:lvl w:ilvl="5" w:tplc="EDC42646">
      <w:start w:val="1"/>
      <w:numFmt w:val="decimal"/>
      <w:lvlText w:val="%6)"/>
      <w:lvlJc w:val="left"/>
      <w:pPr>
        <w:ind w:left="1020" w:hanging="360"/>
      </w:pPr>
    </w:lvl>
    <w:lvl w:ilvl="6" w:tplc="A38A6ECC">
      <w:start w:val="1"/>
      <w:numFmt w:val="decimal"/>
      <w:lvlText w:val="%7)"/>
      <w:lvlJc w:val="left"/>
      <w:pPr>
        <w:ind w:left="1020" w:hanging="360"/>
      </w:pPr>
    </w:lvl>
    <w:lvl w:ilvl="7" w:tplc="090A38C4">
      <w:start w:val="1"/>
      <w:numFmt w:val="decimal"/>
      <w:lvlText w:val="%8)"/>
      <w:lvlJc w:val="left"/>
      <w:pPr>
        <w:ind w:left="1020" w:hanging="360"/>
      </w:pPr>
    </w:lvl>
    <w:lvl w:ilvl="8" w:tplc="31249310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227B01C2"/>
    <w:multiLevelType w:val="hybridMultilevel"/>
    <w:tmpl w:val="A2BA55BE"/>
    <w:lvl w:ilvl="0" w:tplc="0F6C05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E36D5"/>
    <w:multiLevelType w:val="hybridMultilevel"/>
    <w:tmpl w:val="B4A8297E"/>
    <w:lvl w:ilvl="0" w:tplc="229AEF76">
      <w:start w:val="1"/>
      <w:numFmt w:val="decimal"/>
      <w:lvlText w:val="%1."/>
      <w:lvlJc w:val="left"/>
      <w:pPr>
        <w:ind w:left="1020" w:hanging="360"/>
      </w:pPr>
    </w:lvl>
    <w:lvl w:ilvl="1" w:tplc="14CAF866">
      <w:start w:val="1"/>
      <w:numFmt w:val="decimal"/>
      <w:lvlText w:val="%2."/>
      <w:lvlJc w:val="left"/>
      <w:pPr>
        <w:ind w:left="1020" w:hanging="360"/>
      </w:pPr>
    </w:lvl>
    <w:lvl w:ilvl="2" w:tplc="1648418E">
      <w:start w:val="1"/>
      <w:numFmt w:val="decimal"/>
      <w:lvlText w:val="%3."/>
      <w:lvlJc w:val="left"/>
      <w:pPr>
        <w:ind w:left="1020" w:hanging="360"/>
      </w:pPr>
    </w:lvl>
    <w:lvl w:ilvl="3" w:tplc="33E8C06E">
      <w:start w:val="1"/>
      <w:numFmt w:val="decimal"/>
      <w:lvlText w:val="%4."/>
      <w:lvlJc w:val="left"/>
      <w:pPr>
        <w:ind w:left="1020" w:hanging="360"/>
      </w:pPr>
    </w:lvl>
    <w:lvl w:ilvl="4" w:tplc="AFF241D6">
      <w:start w:val="1"/>
      <w:numFmt w:val="decimal"/>
      <w:lvlText w:val="%5."/>
      <w:lvlJc w:val="left"/>
      <w:pPr>
        <w:ind w:left="1020" w:hanging="360"/>
      </w:pPr>
    </w:lvl>
    <w:lvl w:ilvl="5" w:tplc="19D45A44">
      <w:start w:val="1"/>
      <w:numFmt w:val="decimal"/>
      <w:lvlText w:val="%6."/>
      <w:lvlJc w:val="left"/>
      <w:pPr>
        <w:ind w:left="1020" w:hanging="360"/>
      </w:pPr>
    </w:lvl>
    <w:lvl w:ilvl="6" w:tplc="5B842EDA">
      <w:start w:val="1"/>
      <w:numFmt w:val="decimal"/>
      <w:lvlText w:val="%7."/>
      <w:lvlJc w:val="left"/>
      <w:pPr>
        <w:ind w:left="1020" w:hanging="360"/>
      </w:pPr>
    </w:lvl>
    <w:lvl w:ilvl="7" w:tplc="E070E9C4">
      <w:start w:val="1"/>
      <w:numFmt w:val="decimal"/>
      <w:lvlText w:val="%8."/>
      <w:lvlJc w:val="left"/>
      <w:pPr>
        <w:ind w:left="1020" w:hanging="360"/>
      </w:pPr>
    </w:lvl>
    <w:lvl w:ilvl="8" w:tplc="C7B61036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4928453D"/>
    <w:multiLevelType w:val="hybridMultilevel"/>
    <w:tmpl w:val="8A321780"/>
    <w:lvl w:ilvl="0" w:tplc="2E4440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955C3"/>
    <w:multiLevelType w:val="hybridMultilevel"/>
    <w:tmpl w:val="22A0AF24"/>
    <w:lvl w:ilvl="0" w:tplc="14542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A06AA"/>
    <w:multiLevelType w:val="hybridMultilevel"/>
    <w:tmpl w:val="D4789CCC"/>
    <w:lvl w:ilvl="0" w:tplc="EB60727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12178">
    <w:abstractNumId w:val="8"/>
  </w:num>
  <w:num w:numId="2" w16cid:durableId="742530249">
    <w:abstractNumId w:val="1"/>
  </w:num>
  <w:num w:numId="3" w16cid:durableId="1111246662">
    <w:abstractNumId w:val="6"/>
  </w:num>
  <w:num w:numId="4" w16cid:durableId="642468425">
    <w:abstractNumId w:val="7"/>
  </w:num>
  <w:num w:numId="5" w16cid:durableId="635717453">
    <w:abstractNumId w:val="4"/>
  </w:num>
  <w:num w:numId="6" w16cid:durableId="559097726">
    <w:abstractNumId w:val="3"/>
  </w:num>
  <w:num w:numId="7" w16cid:durableId="381829115">
    <w:abstractNumId w:val="5"/>
  </w:num>
  <w:num w:numId="8" w16cid:durableId="888759473">
    <w:abstractNumId w:val="2"/>
  </w:num>
  <w:num w:numId="9" w16cid:durableId="92781427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li Sandre">
    <w15:presenceInfo w15:providerId="AD" w15:userId="S::Aili.Sandre@just.ee::21c2fdd4-4be7-4997-be10-55426eb6f323"/>
  </w15:person>
  <w15:person w15:author="Katariina Kärsten">
    <w15:presenceInfo w15:providerId="AD" w15:userId="S::Katariina.Karsten@just.ee::a9d30042-05c9-4ff2-9294-2451bdcaa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82"/>
    <w:rsid w:val="00000148"/>
    <w:rsid w:val="00000EFC"/>
    <w:rsid w:val="00005172"/>
    <w:rsid w:val="00006AA7"/>
    <w:rsid w:val="0001423B"/>
    <w:rsid w:val="00014D19"/>
    <w:rsid w:val="00017C62"/>
    <w:rsid w:val="00017E11"/>
    <w:rsid w:val="000216F2"/>
    <w:rsid w:val="00021F53"/>
    <w:rsid w:val="0002210E"/>
    <w:rsid w:val="0002432B"/>
    <w:rsid w:val="000250AE"/>
    <w:rsid w:val="000269FD"/>
    <w:rsid w:val="00027651"/>
    <w:rsid w:val="0003035E"/>
    <w:rsid w:val="000319FA"/>
    <w:rsid w:val="00031D1F"/>
    <w:rsid w:val="00031EB0"/>
    <w:rsid w:val="00034E62"/>
    <w:rsid w:val="000353DF"/>
    <w:rsid w:val="00036D65"/>
    <w:rsid w:val="00040849"/>
    <w:rsid w:val="00041F8D"/>
    <w:rsid w:val="00042A66"/>
    <w:rsid w:val="00043633"/>
    <w:rsid w:val="0004436B"/>
    <w:rsid w:val="00044D08"/>
    <w:rsid w:val="00046D80"/>
    <w:rsid w:val="000510BC"/>
    <w:rsid w:val="000563D8"/>
    <w:rsid w:val="00056A3C"/>
    <w:rsid w:val="00056AED"/>
    <w:rsid w:val="00060346"/>
    <w:rsid w:val="000610D5"/>
    <w:rsid w:val="00063CE8"/>
    <w:rsid w:val="000643AD"/>
    <w:rsid w:val="000665A6"/>
    <w:rsid w:val="000675E3"/>
    <w:rsid w:val="00071390"/>
    <w:rsid w:val="00073882"/>
    <w:rsid w:val="00077F13"/>
    <w:rsid w:val="000810F6"/>
    <w:rsid w:val="00081CBE"/>
    <w:rsid w:val="000828AB"/>
    <w:rsid w:val="00082CF5"/>
    <w:rsid w:val="000851A3"/>
    <w:rsid w:val="000857B4"/>
    <w:rsid w:val="00085B75"/>
    <w:rsid w:val="0008609B"/>
    <w:rsid w:val="00087137"/>
    <w:rsid w:val="000909E3"/>
    <w:rsid w:val="00094B34"/>
    <w:rsid w:val="00095686"/>
    <w:rsid w:val="00096A48"/>
    <w:rsid w:val="00096E03"/>
    <w:rsid w:val="000970D3"/>
    <w:rsid w:val="00097B1A"/>
    <w:rsid w:val="00097C01"/>
    <w:rsid w:val="00097DAB"/>
    <w:rsid w:val="000A0981"/>
    <w:rsid w:val="000A26B4"/>
    <w:rsid w:val="000A28AA"/>
    <w:rsid w:val="000A32A7"/>
    <w:rsid w:val="000A5F82"/>
    <w:rsid w:val="000B11E2"/>
    <w:rsid w:val="000B15CE"/>
    <w:rsid w:val="000B16F5"/>
    <w:rsid w:val="000B4270"/>
    <w:rsid w:val="000C417A"/>
    <w:rsid w:val="000C6CB1"/>
    <w:rsid w:val="000C730B"/>
    <w:rsid w:val="000D155B"/>
    <w:rsid w:val="000D37C5"/>
    <w:rsid w:val="000D62A5"/>
    <w:rsid w:val="000D62CA"/>
    <w:rsid w:val="000D62DE"/>
    <w:rsid w:val="000E11BC"/>
    <w:rsid w:val="000E20C4"/>
    <w:rsid w:val="000E6F80"/>
    <w:rsid w:val="000E7A7C"/>
    <w:rsid w:val="000F0A64"/>
    <w:rsid w:val="000F39A1"/>
    <w:rsid w:val="000F75FC"/>
    <w:rsid w:val="00100A3C"/>
    <w:rsid w:val="00101D04"/>
    <w:rsid w:val="00102699"/>
    <w:rsid w:val="001066F1"/>
    <w:rsid w:val="00107B2A"/>
    <w:rsid w:val="0011014E"/>
    <w:rsid w:val="001131BD"/>
    <w:rsid w:val="00114B83"/>
    <w:rsid w:val="00114F4F"/>
    <w:rsid w:val="00116FAB"/>
    <w:rsid w:val="0011740C"/>
    <w:rsid w:val="00117730"/>
    <w:rsid w:val="00123BC6"/>
    <w:rsid w:val="0012447D"/>
    <w:rsid w:val="00124D6E"/>
    <w:rsid w:val="00125C4B"/>
    <w:rsid w:val="00126483"/>
    <w:rsid w:val="00133D8D"/>
    <w:rsid w:val="00134C26"/>
    <w:rsid w:val="00134C71"/>
    <w:rsid w:val="00134FB4"/>
    <w:rsid w:val="0013602A"/>
    <w:rsid w:val="00137AEC"/>
    <w:rsid w:val="00141127"/>
    <w:rsid w:val="0014252D"/>
    <w:rsid w:val="00142E84"/>
    <w:rsid w:val="00144718"/>
    <w:rsid w:val="001449D7"/>
    <w:rsid w:val="00144E79"/>
    <w:rsid w:val="00145BD4"/>
    <w:rsid w:val="00145DE0"/>
    <w:rsid w:val="001462CB"/>
    <w:rsid w:val="0014711E"/>
    <w:rsid w:val="00150C6D"/>
    <w:rsid w:val="00151EF3"/>
    <w:rsid w:val="001520A1"/>
    <w:rsid w:val="00155AE5"/>
    <w:rsid w:val="00156F9D"/>
    <w:rsid w:val="0016212E"/>
    <w:rsid w:val="00162897"/>
    <w:rsid w:val="00162B11"/>
    <w:rsid w:val="00164182"/>
    <w:rsid w:val="0016553B"/>
    <w:rsid w:val="00171ED9"/>
    <w:rsid w:val="0017257B"/>
    <w:rsid w:val="00173040"/>
    <w:rsid w:val="0017384A"/>
    <w:rsid w:val="00182CA7"/>
    <w:rsid w:val="001838B5"/>
    <w:rsid w:val="001841B6"/>
    <w:rsid w:val="001843F3"/>
    <w:rsid w:val="00185E0E"/>
    <w:rsid w:val="00187676"/>
    <w:rsid w:val="00191200"/>
    <w:rsid w:val="0019161F"/>
    <w:rsid w:val="00194674"/>
    <w:rsid w:val="00194F1C"/>
    <w:rsid w:val="0019771B"/>
    <w:rsid w:val="001A54FA"/>
    <w:rsid w:val="001A622E"/>
    <w:rsid w:val="001A6304"/>
    <w:rsid w:val="001A662B"/>
    <w:rsid w:val="001B2ACE"/>
    <w:rsid w:val="001B4091"/>
    <w:rsid w:val="001B5733"/>
    <w:rsid w:val="001C03F9"/>
    <w:rsid w:val="001C1299"/>
    <w:rsid w:val="001C151F"/>
    <w:rsid w:val="001C1F8F"/>
    <w:rsid w:val="001C2746"/>
    <w:rsid w:val="001C37C3"/>
    <w:rsid w:val="001C3F04"/>
    <w:rsid w:val="001C4495"/>
    <w:rsid w:val="001C4DDA"/>
    <w:rsid w:val="001C565F"/>
    <w:rsid w:val="001D0A2A"/>
    <w:rsid w:val="001D1237"/>
    <w:rsid w:val="001D12DB"/>
    <w:rsid w:val="001D1AE5"/>
    <w:rsid w:val="001D27A7"/>
    <w:rsid w:val="001D2EB3"/>
    <w:rsid w:val="001D5531"/>
    <w:rsid w:val="001D597E"/>
    <w:rsid w:val="001D7712"/>
    <w:rsid w:val="001D7EFF"/>
    <w:rsid w:val="001E0500"/>
    <w:rsid w:val="001E225A"/>
    <w:rsid w:val="001E24D4"/>
    <w:rsid w:val="001E2CE5"/>
    <w:rsid w:val="001E4DB0"/>
    <w:rsid w:val="001E5667"/>
    <w:rsid w:val="001F1ED2"/>
    <w:rsid w:val="001F41F4"/>
    <w:rsid w:val="001F7173"/>
    <w:rsid w:val="00201679"/>
    <w:rsid w:val="002030F9"/>
    <w:rsid w:val="00203EDA"/>
    <w:rsid w:val="002047C9"/>
    <w:rsid w:val="002070CC"/>
    <w:rsid w:val="00210283"/>
    <w:rsid w:val="00211844"/>
    <w:rsid w:val="002141F9"/>
    <w:rsid w:val="002152B4"/>
    <w:rsid w:val="0021533D"/>
    <w:rsid w:val="002164BB"/>
    <w:rsid w:val="00216635"/>
    <w:rsid w:val="00217032"/>
    <w:rsid w:val="002176B6"/>
    <w:rsid w:val="002202F8"/>
    <w:rsid w:val="0022450F"/>
    <w:rsid w:val="0022677B"/>
    <w:rsid w:val="00227BB7"/>
    <w:rsid w:val="00234591"/>
    <w:rsid w:val="00234BE6"/>
    <w:rsid w:val="00240332"/>
    <w:rsid w:val="00240720"/>
    <w:rsid w:val="00240BD2"/>
    <w:rsid w:val="00240E8C"/>
    <w:rsid w:val="00241D20"/>
    <w:rsid w:val="00242A3E"/>
    <w:rsid w:val="0024588D"/>
    <w:rsid w:val="00247D21"/>
    <w:rsid w:val="00250663"/>
    <w:rsid w:val="00251CBA"/>
    <w:rsid w:val="002537ED"/>
    <w:rsid w:val="002555AB"/>
    <w:rsid w:val="00255AE1"/>
    <w:rsid w:val="00262BFC"/>
    <w:rsid w:val="00263E62"/>
    <w:rsid w:val="002644E5"/>
    <w:rsid w:val="00264DD7"/>
    <w:rsid w:val="00265981"/>
    <w:rsid w:val="00266716"/>
    <w:rsid w:val="00266F8B"/>
    <w:rsid w:val="00267C93"/>
    <w:rsid w:val="002700E1"/>
    <w:rsid w:val="00270ED3"/>
    <w:rsid w:val="00271824"/>
    <w:rsid w:val="002858BC"/>
    <w:rsid w:val="002905D5"/>
    <w:rsid w:val="00291825"/>
    <w:rsid w:val="00293AEF"/>
    <w:rsid w:val="00293F9B"/>
    <w:rsid w:val="002944DA"/>
    <w:rsid w:val="002974FF"/>
    <w:rsid w:val="002A0E0D"/>
    <w:rsid w:val="002B194E"/>
    <w:rsid w:val="002B1E6F"/>
    <w:rsid w:val="002B5400"/>
    <w:rsid w:val="002C0698"/>
    <w:rsid w:val="002C277C"/>
    <w:rsid w:val="002C4B71"/>
    <w:rsid w:val="002C5257"/>
    <w:rsid w:val="002C56C7"/>
    <w:rsid w:val="002C6328"/>
    <w:rsid w:val="002C789B"/>
    <w:rsid w:val="002D0672"/>
    <w:rsid w:val="002D2F55"/>
    <w:rsid w:val="002D48B2"/>
    <w:rsid w:val="002E0A9A"/>
    <w:rsid w:val="002E1E7F"/>
    <w:rsid w:val="002E2423"/>
    <w:rsid w:val="002E247F"/>
    <w:rsid w:val="002E7133"/>
    <w:rsid w:val="002E731A"/>
    <w:rsid w:val="002F0834"/>
    <w:rsid w:val="002F22F1"/>
    <w:rsid w:val="002F70FC"/>
    <w:rsid w:val="00303D4A"/>
    <w:rsid w:val="00310663"/>
    <w:rsid w:val="00310EBF"/>
    <w:rsid w:val="00311392"/>
    <w:rsid w:val="003121CE"/>
    <w:rsid w:val="00313266"/>
    <w:rsid w:val="00316DE5"/>
    <w:rsid w:val="00320C10"/>
    <w:rsid w:val="003215DC"/>
    <w:rsid w:val="00323B29"/>
    <w:rsid w:val="003270F8"/>
    <w:rsid w:val="00327E21"/>
    <w:rsid w:val="003309F7"/>
    <w:rsid w:val="00331F74"/>
    <w:rsid w:val="0033687D"/>
    <w:rsid w:val="00337D69"/>
    <w:rsid w:val="00340A3A"/>
    <w:rsid w:val="0034234A"/>
    <w:rsid w:val="00344F42"/>
    <w:rsid w:val="0034748D"/>
    <w:rsid w:val="00350A41"/>
    <w:rsid w:val="00350F87"/>
    <w:rsid w:val="00352689"/>
    <w:rsid w:val="003546CD"/>
    <w:rsid w:val="0035534C"/>
    <w:rsid w:val="00361F09"/>
    <w:rsid w:val="00363C42"/>
    <w:rsid w:val="00364671"/>
    <w:rsid w:val="00366870"/>
    <w:rsid w:val="0037051D"/>
    <w:rsid w:val="00370900"/>
    <w:rsid w:val="003732DB"/>
    <w:rsid w:val="003736B3"/>
    <w:rsid w:val="00373DDC"/>
    <w:rsid w:val="003750C1"/>
    <w:rsid w:val="0038007B"/>
    <w:rsid w:val="00381246"/>
    <w:rsid w:val="003817C1"/>
    <w:rsid w:val="0038245D"/>
    <w:rsid w:val="0038393A"/>
    <w:rsid w:val="00384DDC"/>
    <w:rsid w:val="0038509D"/>
    <w:rsid w:val="003917D3"/>
    <w:rsid w:val="00394727"/>
    <w:rsid w:val="00395C93"/>
    <w:rsid w:val="003A0D97"/>
    <w:rsid w:val="003A10B5"/>
    <w:rsid w:val="003A2C77"/>
    <w:rsid w:val="003A442B"/>
    <w:rsid w:val="003A5B99"/>
    <w:rsid w:val="003B15D6"/>
    <w:rsid w:val="003B2473"/>
    <w:rsid w:val="003B256D"/>
    <w:rsid w:val="003B3A41"/>
    <w:rsid w:val="003B3ACE"/>
    <w:rsid w:val="003B547B"/>
    <w:rsid w:val="003C46C7"/>
    <w:rsid w:val="003C6576"/>
    <w:rsid w:val="003D1070"/>
    <w:rsid w:val="003D215E"/>
    <w:rsid w:val="003D4BB9"/>
    <w:rsid w:val="003D535C"/>
    <w:rsid w:val="003E10F3"/>
    <w:rsid w:val="003E3330"/>
    <w:rsid w:val="003E4A01"/>
    <w:rsid w:val="003E4F9F"/>
    <w:rsid w:val="003E6214"/>
    <w:rsid w:val="003E72EC"/>
    <w:rsid w:val="003F3043"/>
    <w:rsid w:val="003F30AE"/>
    <w:rsid w:val="003F3E88"/>
    <w:rsid w:val="003F5ADE"/>
    <w:rsid w:val="003F5D33"/>
    <w:rsid w:val="0040057A"/>
    <w:rsid w:val="004015F2"/>
    <w:rsid w:val="004022C0"/>
    <w:rsid w:val="00403950"/>
    <w:rsid w:val="00404068"/>
    <w:rsid w:val="00405777"/>
    <w:rsid w:val="00407083"/>
    <w:rsid w:val="0041398B"/>
    <w:rsid w:val="00416751"/>
    <w:rsid w:val="00420111"/>
    <w:rsid w:val="00423053"/>
    <w:rsid w:val="004255FB"/>
    <w:rsid w:val="00427B9A"/>
    <w:rsid w:val="004321CD"/>
    <w:rsid w:val="00432EA8"/>
    <w:rsid w:val="004344DB"/>
    <w:rsid w:val="00435630"/>
    <w:rsid w:val="00442898"/>
    <w:rsid w:val="00443494"/>
    <w:rsid w:val="0044730F"/>
    <w:rsid w:val="00447A04"/>
    <w:rsid w:val="00452BE1"/>
    <w:rsid w:val="00453C50"/>
    <w:rsid w:val="004545ED"/>
    <w:rsid w:val="00455134"/>
    <w:rsid w:val="0045723B"/>
    <w:rsid w:val="004601DB"/>
    <w:rsid w:val="004608A2"/>
    <w:rsid w:val="00460BA8"/>
    <w:rsid w:val="004610F9"/>
    <w:rsid w:val="004619EF"/>
    <w:rsid w:val="004642CF"/>
    <w:rsid w:val="0046712C"/>
    <w:rsid w:val="00467325"/>
    <w:rsid w:val="004700CD"/>
    <w:rsid w:val="0047148E"/>
    <w:rsid w:val="004722C3"/>
    <w:rsid w:val="00473258"/>
    <w:rsid w:val="0047379B"/>
    <w:rsid w:val="00473A71"/>
    <w:rsid w:val="00473F1A"/>
    <w:rsid w:val="004744D4"/>
    <w:rsid w:val="00474660"/>
    <w:rsid w:val="00474EBC"/>
    <w:rsid w:val="004756D7"/>
    <w:rsid w:val="00475B49"/>
    <w:rsid w:val="00475ECC"/>
    <w:rsid w:val="00482CDA"/>
    <w:rsid w:val="00484D12"/>
    <w:rsid w:val="00485441"/>
    <w:rsid w:val="00487573"/>
    <w:rsid w:val="00491A7D"/>
    <w:rsid w:val="00494EF2"/>
    <w:rsid w:val="00497163"/>
    <w:rsid w:val="004A03BF"/>
    <w:rsid w:val="004A1039"/>
    <w:rsid w:val="004A32BA"/>
    <w:rsid w:val="004A35C1"/>
    <w:rsid w:val="004A4666"/>
    <w:rsid w:val="004A4717"/>
    <w:rsid w:val="004A7EDF"/>
    <w:rsid w:val="004B1401"/>
    <w:rsid w:val="004B15DB"/>
    <w:rsid w:val="004B2861"/>
    <w:rsid w:val="004B63B8"/>
    <w:rsid w:val="004C02EA"/>
    <w:rsid w:val="004C543D"/>
    <w:rsid w:val="004C5CC7"/>
    <w:rsid w:val="004C6F19"/>
    <w:rsid w:val="004D2956"/>
    <w:rsid w:val="004D327E"/>
    <w:rsid w:val="004D4461"/>
    <w:rsid w:val="004D51FC"/>
    <w:rsid w:val="004D5EF2"/>
    <w:rsid w:val="004D6C94"/>
    <w:rsid w:val="004E053A"/>
    <w:rsid w:val="004E333D"/>
    <w:rsid w:val="004E3C62"/>
    <w:rsid w:val="004F098E"/>
    <w:rsid w:val="004F2080"/>
    <w:rsid w:val="004F2577"/>
    <w:rsid w:val="004F72D8"/>
    <w:rsid w:val="004F7F9B"/>
    <w:rsid w:val="0050276A"/>
    <w:rsid w:val="0050294A"/>
    <w:rsid w:val="00502D10"/>
    <w:rsid w:val="00503112"/>
    <w:rsid w:val="005132F6"/>
    <w:rsid w:val="0051357A"/>
    <w:rsid w:val="00520932"/>
    <w:rsid w:val="00524713"/>
    <w:rsid w:val="00524D5B"/>
    <w:rsid w:val="00525B97"/>
    <w:rsid w:val="0053063F"/>
    <w:rsid w:val="00535C47"/>
    <w:rsid w:val="00535EA6"/>
    <w:rsid w:val="0053679C"/>
    <w:rsid w:val="00536DC4"/>
    <w:rsid w:val="00537F7D"/>
    <w:rsid w:val="00544122"/>
    <w:rsid w:val="00545731"/>
    <w:rsid w:val="00545C8F"/>
    <w:rsid w:val="00551C51"/>
    <w:rsid w:val="00551E56"/>
    <w:rsid w:val="0055203F"/>
    <w:rsid w:val="0055237A"/>
    <w:rsid w:val="005536D0"/>
    <w:rsid w:val="00553999"/>
    <w:rsid w:val="00555440"/>
    <w:rsid w:val="005561C3"/>
    <w:rsid w:val="00556340"/>
    <w:rsid w:val="005569D7"/>
    <w:rsid w:val="00556C5C"/>
    <w:rsid w:val="00557925"/>
    <w:rsid w:val="00557974"/>
    <w:rsid w:val="00566874"/>
    <w:rsid w:val="00572456"/>
    <w:rsid w:val="00572961"/>
    <w:rsid w:val="00572D15"/>
    <w:rsid w:val="00572DDD"/>
    <w:rsid w:val="00573A75"/>
    <w:rsid w:val="00574223"/>
    <w:rsid w:val="00576169"/>
    <w:rsid w:val="005767F0"/>
    <w:rsid w:val="00576BEF"/>
    <w:rsid w:val="0058239F"/>
    <w:rsid w:val="00584093"/>
    <w:rsid w:val="0058490F"/>
    <w:rsid w:val="00585350"/>
    <w:rsid w:val="00586555"/>
    <w:rsid w:val="00586891"/>
    <w:rsid w:val="00587240"/>
    <w:rsid w:val="0059102B"/>
    <w:rsid w:val="005915BD"/>
    <w:rsid w:val="00594AD8"/>
    <w:rsid w:val="0059583C"/>
    <w:rsid w:val="0059639D"/>
    <w:rsid w:val="00596536"/>
    <w:rsid w:val="005A123A"/>
    <w:rsid w:val="005A192B"/>
    <w:rsid w:val="005A2916"/>
    <w:rsid w:val="005A2C27"/>
    <w:rsid w:val="005A3659"/>
    <w:rsid w:val="005A58C1"/>
    <w:rsid w:val="005A6C5E"/>
    <w:rsid w:val="005A7140"/>
    <w:rsid w:val="005A73EC"/>
    <w:rsid w:val="005A7468"/>
    <w:rsid w:val="005B06E1"/>
    <w:rsid w:val="005B0981"/>
    <w:rsid w:val="005B1219"/>
    <w:rsid w:val="005B34B7"/>
    <w:rsid w:val="005B49F7"/>
    <w:rsid w:val="005B4D53"/>
    <w:rsid w:val="005B632E"/>
    <w:rsid w:val="005B6F8F"/>
    <w:rsid w:val="005C07CF"/>
    <w:rsid w:val="005C41BC"/>
    <w:rsid w:val="005C7871"/>
    <w:rsid w:val="005D0D12"/>
    <w:rsid w:val="005D4890"/>
    <w:rsid w:val="005D50B3"/>
    <w:rsid w:val="005D642F"/>
    <w:rsid w:val="005D6E92"/>
    <w:rsid w:val="005D78C7"/>
    <w:rsid w:val="005E00E0"/>
    <w:rsid w:val="005E0832"/>
    <w:rsid w:val="005E1B47"/>
    <w:rsid w:val="005E252F"/>
    <w:rsid w:val="005E3CE7"/>
    <w:rsid w:val="005E4105"/>
    <w:rsid w:val="005E5D0E"/>
    <w:rsid w:val="005E7F84"/>
    <w:rsid w:val="005F0F6B"/>
    <w:rsid w:val="005F2560"/>
    <w:rsid w:val="005F2F37"/>
    <w:rsid w:val="005F324C"/>
    <w:rsid w:val="005F3421"/>
    <w:rsid w:val="005F388B"/>
    <w:rsid w:val="005F7342"/>
    <w:rsid w:val="006025C1"/>
    <w:rsid w:val="006026B6"/>
    <w:rsid w:val="0060328A"/>
    <w:rsid w:val="006045E8"/>
    <w:rsid w:val="00606367"/>
    <w:rsid w:val="00607D27"/>
    <w:rsid w:val="006108D7"/>
    <w:rsid w:val="006120C2"/>
    <w:rsid w:val="006130C1"/>
    <w:rsid w:val="00615FDE"/>
    <w:rsid w:val="006170EE"/>
    <w:rsid w:val="00617BDB"/>
    <w:rsid w:val="00621151"/>
    <w:rsid w:val="00624165"/>
    <w:rsid w:val="006242E2"/>
    <w:rsid w:val="00624435"/>
    <w:rsid w:val="00627980"/>
    <w:rsid w:val="00630A6D"/>
    <w:rsid w:val="006315F9"/>
    <w:rsid w:val="00631648"/>
    <w:rsid w:val="00633D29"/>
    <w:rsid w:val="0063600C"/>
    <w:rsid w:val="00641118"/>
    <w:rsid w:val="0064293D"/>
    <w:rsid w:val="00642C9D"/>
    <w:rsid w:val="00644178"/>
    <w:rsid w:val="006461B8"/>
    <w:rsid w:val="006468CD"/>
    <w:rsid w:val="006523B2"/>
    <w:rsid w:val="006544C3"/>
    <w:rsid w:val="00655447"/>
    <w:rsid w:val="006562D3"/>
    <w:rsid w:val="00656AF1"/>
    <w:rsid w:val="00657808"/>
    <w:rsid w:val="00657A1C"/>
    <w:rsid w:val="00661F12"/>
    <w:rsid w:val="00662D09"/>
    <w:rsid w:val="006651FF"/>
    <w:rsid w:val="00666B48"/>
    <w:rsid w:val="0066781F"/>
    <w:rsid w:val="00667A1A"/>
    <w:rsid w:val="0067055A"/>
    <w:rsid w:val="00671F97"/>
    <w:rsid w:val="00673493"/>
    <w:rsid w:val="00673828"/>
    <w:rsid w:val="006743D4"/>
    <w:rsid w:val="00674D1A"/>
    <w:rsid w:val="0067567A"/>
    <w:rsid w:val="006762D8"/>
    <w:rsid w:val="00677116"/>
    <w:rsid w:val="00677330"/>
    <w:rsid w:val="00680030"/>
    <w:rsid w:val="00682353"/>
    <w:rsid w:val="006824AE"/>
    <w:rsid w:val="00683801"/>
    <w:rsid w:val="00684EF4"/>
    <w:rsid w:val="006856C8"/>
    <w:rsid w:val="006871A4"/>
    <w:rsid w:val="0068787F"/>
    <w:rsid w:val="00687DE8"/>
    <w:rsid w:val="00693A4F"/>
    <w:rsid w:val="0069594A"/>
    <w:rsid w:val="00695BDC"/>
    <w:rsid w:val="00696403"/>
    <w:rsid w:val="006A22AB"/>
    <w:rsid w:val="006A2859"/>
    <w:rsid w:val="006A31E9"/>
    <w:rsid w:val="006A4F12"/>
    <w:rsid w:val="006A5443"/>
    <w:rsid w:val="006A55FF"/>
    <w:rsid w:val="006A581D"/>
    <w:rsid w:val="006B0DEF"/>
    <w:rsid w:val="006B1095"/>
    <w:rsid w:val="006B4493"/>
    <w:rsid w:val="006B55C5"/>
    <w:rsid w:val="006B673D"/>
    <w:rsid w:val="006B7C10"/>
    <w:rsid w:val="006C57CB"/>
    <w:rsid w:val="006C59DF"/>
    <w:rsid w:val="006C647C"/>
    <w:rsid w:val="006D2134"/>
    <w:rsid w:val="006D4536"/>
    <w:rsid w:val="006D4AF0"/>
    <w:rsid w:val="006D6A33"/>
    <w:rsid w:val="006D6D73"/>
    <w:rsid w:val="006D6EB6"/>
    <w:rsid w:val="006D7A9D"/>
    <w:rsid w:val="006E018B"/>
    <w:rsid w:val="006E08AF"/>
    <w:rsid w:val="006E134C"/>
    <w:rsid w:val="006E1AA3"/>
    <w:rsid w:val="006E4FCA"/>
    <w:rsid w:val="006E5940"/>
    <w:rsid w:val="006E6AEB"/>
    <w:rsid w:val="006F1633"/>
    <w:rsid w:val="006F1FD0"/>
    <w:rsid w:val="006F3C6B"/>
    <w:rsid w:val="006F3ED9"/>
    <w:rsid w:val="006F5437"/>
    <w:rsid w:val="006F5C52"/>
    <w:rsid w:val="006F78AF"/>
    <w:rsid w:val="006F7CFE"/>
    <w:rsid w:val="00700EC7"/>
    <w:rsid w:val="0070224D"/>
    <w:rsid w:val="00714C77"/>
    <w:rsid w:val="007168E9"/>
    <w:rsid w:val="00717093"/>
    <w:rsid w:val="00721A0E"/>
    <w:rsid w:val="00722C2B"/>
    <w:rsid w:val="0072354A"/>
    <w:rsid w:val="00725A7E"/>
    <w:rsid w:val="00727430"/>
    <w:rsid w:val="00730471"/>
    <w:rsid w:val="00732CD5"/>
    <w:rsid w:val="00733296"/>
    <w:rsid w:val="007352B4"/>
    <w:rsid w:val="007419BB"/>
    <w:rsid w:val="00743E0A"/>
    <w:rsid w:val="00744915"/>
    <w:rsid w:val="007457BD"/>
    <w:rsid w:val="00754EEE"/>
    <w:rsid w:val="0075595B"/>
    <w:rsid w:val="00760B12"/>
    <w:rsid w:val="00763E51"/>
    <w:rsid w:val="0076473B"/>
    <w:rsid w:val="0076502C"/>
    <w:rsid w:val="00766DCE"/>
    <w:rsid w:val="007679A9"/>
    <w:rsid w:val="00767CFB"/>
    <w:rsid w:val="00767D9D"/>
    <w:rsid w:val="0077213A"/>
    <w:rsid w:val="007733DD"/>
    <w:rsid w:val="00774870"/>
    <w:rsid w:val="007749DB"/>
    <w:rsid w:val="0078031C"/>
    <w:rsid w:val="00781653"/>
    <w:rsid w:val="00781A14"/>
    <w:rsid w:val="00782380"/>
    <w:rsid w:val="007823EA"/>
    <w:rsid w:val="00783EE1"/>
    <w:rsid w:val="00784C11"/>
    <w:rsid w:val="00784F8B"/>
    <w:rsid w:val="0078631D"/>
    <w:rsid w:val="007866F8"/>
    <w:rsid w:val="00787060"/>
    <w:rsid w:val="00787CE1"/>
    <w:rsid w:val="0079091D"/>
    <w:rsid w:val="007939B9"/>
    <w:rsid w:val="00794F26"/>
    <w:rsid w:val="007A19EE"/>
    <w:rsid w:val="007A4B34"/>
    <w:rsid w:val="007A51EC"/>
    <w:rsid w:val="007A5781"/>
    <w:rsid w:val="007A68D9"/>
    <w:rsid w:val="007B00E6"/>
    <w:rsid w:val="007B03A5"/>
    <w:rsid w:val="007B3A30"/>
    <w:rsid w:val="007C1DBF"/>
    <w:rsid w:val="007C2913"/>
    <w:rsid w:val="007C3613"/>
    <w:rsid w:val="007C6FCE"/>
    <w:rsid w:val="007C743A"/>
    <w:rsid w:val="007C7B26"/>
    <w:rsid w:val="007D12A3"/>
    <w:rsid w:val="007D2240"/>
    <w:rsid w:val="007D362A"/>
    <w:rsid w:val="007D43C1"/>
    <w:rsid w:val="007D5304"/>
    <w:rsid w:val="007E0AB2"/>
    <w:rsid w:val="007E2A63"/>
    <w:rsid w:val="007E3009"/>
    <w:rsid w:val="007E4D80"/>
    <w:rsid w:val="007E5022"/>
    <w:rsid w:val="007E735F"/>
    <w:rsid w:val="007E799E"/>
    <w:rsid w:val="007F2686"/>
    <w:rsid w:val="007F4FF4"/>
    <w:rsid w:val="007F6125"/>
    <w:rsid w:val="007F669D"/>
    <w:rsid w:val="007F6F98"/>
    <w:rsid w:val="00800E4A"/>
    <w:rsid w:val="00801B60"/>
    <w:rsid w:val="00802090"/>
    <w:rsid w:val="008063B8"/>
    <w:rsid w:val="00806C08"/>
    <w:rsid w:val="00807325"/>
    <w:rsid w:val="0080790A"/>
    <w:rsid w:val="0080795A"/>
    <w:rsid w:val="00810222"/>
    <w:rsid w:val="008117DB"/>
    <w:rsid w:val="008147DE"/>
    <w:rsid w:val="00815A57"/>
    <w:rsid w:val="00815C39"/>
    <w:rsid w:val="0081704E"/>
    <w:rsid w:val="0081749B"/>
    <w:rsid w:val="00820A9D"/>
    <w:rsid w:val="0082246A"/>
    <w:rsid w:val="008224A0"/>
    <w:rsid w:val="00825C2B"/>
    <w:rsid w:val="00830024"/>
    <w:rsid w:val="0083133C"/>
    <w:rsid w:val="00831A68"/>
    <w:rsid w:val="008359FD"/>
    <w:rsid w:val="008362D9"/>
    <w:rsid w:val="00840D89"/>
    <w:rsid w:val="008417B7"/>
    <w:rsid w:val="0084609D"/>
    <w:rsid w:val="008526A9"/>
    <w:rsid w:val="00852D53"/>
    <w:rsid w:val="0086062E"/>
    <w:rsid w:val="00860D18"/>
    <w:rsid w:val="00861621"/>
    <w:rsid w:val="00861997"/>
    <w:rsid w:val="008635AA"/>
    <w:rsid w:val="00863B74"/>
    <w:rsid w:val="008644B1"/>
    <w:rsid w:val="0087041E"/>
    <w:rsid w:val="00873025"/>
    <w:rsid w:val="00875C49"/>
    <w:rsid w:val="008768F5"/>
    <w:rsid w:val="00877BCA"/>
    <w:rsid w:val="00880A81"/>
    <w:rsid w:val="00881013"/>
    <w:rsid w:val="00881C48"/>
    <w:rsid w:val="00882862"/>
    <w:rsid w:val="008910C3"/>
    <w:rsid w:val="00894C73"/>
    <w:rsid w:val="00897F0D"/>
    <w:rsid w:val="008A18E9"/>
    <w:rsid w:val="008A2A2E"/>
    <w:rsid w:val="008A3649"/>
    <w:rsid w:val="008A5E41"/>
    <w:rsid w:val="008A6D0B"/>
    <w:rsid w:val="008A7579"/>
    <w:rsid w:val="008A797F"/>
    <w:rsid w:val="008A7B1E"/>
    <w:rsid w:val="008B04A4"/>
    <w:rsid w:val="008B1A59"/>
    <w:rsid w:val="008B1DB3"/>
    <w:rsid w:val="008B1F98"/>
    <w:rsid w:val="008B4BA5"/>
    <w:rsid w:val="008B6C1F"/>
    <w:rsid w:val="008B6EB2"/>
    <w:rsid w:val="008C0870"/>
    <w:rsid w:val="008C0AE1"/>
    <w:rsid w:val="008C1688"/>
    <w:rsid w:val="008C172B"/>
    <w:rsid w:val="008C51CF"/>
    <w:rsid w:val="008D09E8"/>
    <w:rsid w:val="008D3E30"/>
    <w:rsid w:val="008D4593"/>
    <w:rsid w:val="008D5227"/>
    <w:rsid w:val="008E0133"/>
    <w:rsid w:val="008E0363"/>
    <w:rsid w:val="008E1479"/>
    <w:rsid w:val="008E17D3"/>
    <w:rsid w:val="008E2CDD"/>
    <w:rsid w:val="008E33F9"/>
    <w:rsid w:val="008E5879"/>
    <w:rsid w:val="008E6250"/>
    <w:rsid w:val="008F26F3"/>
    <w:rsid w:val="008F2793"/>
    <w:rsid w:val="008F27E1"/>
    <w:rsid w:val="008F2B83"/>
    <w:rsid w:val="008F30C8"/>
    <w:rsid w:val="008F7668"/>
    <w:rsid w:val="00903CA9"/>
    <w:rsid w:val="00906FEB"/>
    <w:rsid w:val="009113CA"/>
    <w:rsid w:val="009143CF"/>
    <w:rsid w:val="009211DF"/>
    <w:rsid w:val="009219A3"/>
    <w:rsid w:val="00921A5A"/>
    <w:rsid w:val="009227F3"/>
    <w:rsid w:val="00922844"/>
    <w:rsid w:val="00922E29"/>
    <w:rsid w:val="009258E3"/>
    <w:rsid w:val="00925915"/>
    <w:rsid w:val="00926A95"/>
    <w:rsid w:val="00930EEA"/>
    <w:rsid w:val="0093291F"/>
    <w:rsid w:val="00932A2C"/>
    <w:rsid w:val="009355D7"/>
    <w:rsid w:val="009377DE"/>
    <w:rsid w:val="00941199"/>
    <w:rsid w:val="009413C3"/>
    <w:rsid w:val="009413EA"/>
    <w:rsid w:val="00941735"/>
    <w:rsid w:val="009426A8"/>
    <w:rsid w:val="00942BAC"/>
    <w:rsid w:val="009443FC"/>
    <w:rsid w:val="00944EDD"/>
    <w:rsid w:val="00946CE7"/>
    <w:rsid w:val="009514E4"/>
    <w:rsid w:val="0095176B"/>
    <w:rsid w:val="00951C47"/>
    <w:rsid w:val="00956F5F"/>
    <w:rsid w:val="0095785E"/>
    <w:rsid w:val="009620E0"/>
    <w:rsid w:val="009625AE"/>
    <w:rsid w:val="00963E6F"/>
    <w:rsid w:val="0096728F"/>
    <w:rsid w:val="00972A2A"/>
    <w:rsid w:val="00976BD3"/>
    <w:rsid w:val="00977191"/>
    <w:rsid w:val="009778FC"/>
    <w:rsid w:val="009833E1"/>
    <w:rsid w:val="00983A2F"/>
    <w:rsid w:val="00986CCD"/>
    <w:rsid w:val="00990191"/>
    <w:rsid w:val="00995C20"/>
    <w:rsid w:val="00996E2F"/>
    <w:rsid w:val="00997ACB"/>
    <w:rsid w:val="009A13DA"/>
    <w:rsid w:val="009A2650"/>
    <w:rsid w:val="009A27A5"/>
    <w:rsid w:val="009A31E0"/>
    <w:rsid w:val="009A32CE"/>
    <w:rsid w:val="009A3D5E"/>
    <w:rsid w:val="009A5EAE"/>
    <w:rsid w:val="009A6926"/>
    <w:rsid w:val="009B33CB"/>
    <w:rsid w:val="009B3841"/>
    <w:rsid w:val="009B7241"/>
    <w:rsid w:val="009C1674"/>
    <w:rsid w:val="009C17F6"/>
    <w:rsid w:val="009C2512"/>
    <w:rsid w:val="009C57B8"/>
    <w:rsid w:val="009C5AF9"/>
    <w:rsid w:val="009C63F9"/>
    <w:rsid w:val="009C77D5"/>
    <w:rsid w:val="009D1DFA"/>
    <w:rsid w:val="009D3302"/>
    <w:rsid w:val="009D55FE"/>
    <w:rsid w:val="009D7452"/>
    <w:rsid w:val="009E3171"/>
    <w:rsid w:val="009E3988"/>
    <w:rsid w:val="009E3BA0"/>
    <w:rsid w:val="009E634F"/>
    <w:rsid w:val="009F076B"/>
    <w:rsid w:val="009F2392"/>
    <w:rsid w:val="009F590D"/>
    <w:rsid w:val="009F75E6"/>
    <w:rsid w:val="009F7E14"/>
    <w:rsid w:val="00A01AF6"/>
    <w:rsid w:val="00A03A6F"/>
    <w:rsid w:val="00A0532B"/>
    <w:rsid w:val="00A11ECB"/>
    <w:rsid w:val="00A12D29"/>
    <w:rsid w:val="00A145AE"/>
    <w:rsid w:val="00A2387B"/>
    <w:rsid w:val="00A24B95"/>
    <w:rsid w:val="00A26B44"/>
    <w:rsid w:val="00A26F27"/>
    <w:rsid w:val="00A34C5D"/>
    <w:rsid w:val="00A3582D"/>
    <w:rsid w:val="00A36A75"/>
    <w:rsid w:val="00A37266"/>
    <w:rsid w:val="00A42545"/>
    <w:rsid w:val="00A42638"/>
    <w:rsid w:val="00A44BB4"/>
    <w:rsid w:val="00A45181"/>
    <w:rsid w:val="00A5058A"/>
    <w:rsid w:val="00A53F93"/>
    <w:rsid w:val="00A543B5"/>
    <w:rsid w:val="00A56E99"/>
    <w:rsid w:val="00A709FB"/>
    <w:rsid w:val="00A711B7"/>
    <w:rsid w:val="00A71F05"/>
    <w:rsid w:val="00A72213"/>
    <w:rsid w:val="00A77372"/>
    <w:rsid w:val="00A8334A"/>
    <w:rsid w:val="00A85EB9"/>
    <w:rsid w:val="00A8709C"/>
    <w:rsid w:val="00A907AC"/>
    <w:rsid w:val="00A92222"/>
    <w:rsid w:val="00A95156"/>
    <w:rsid w:val="00A9543A"/>
    <w:rsid w:val="00A9604F"/>
    <w:rsid w:val="00A9613D"/>
    <w:rsid w:val="00A96B4C"/>
    <w:rsid w:val="00AA068A"/>
    <w:rsid w:val="00AA1740"/>
    <w:rsid w:val="00AA3261"/>
    <w:rsid w:val="00AA4242"/>
    <w:rsid w:val="00AA6450"/>
    <w:rsid w:val="00AB1D40"/>
    <w:rsid w:val="00AB474A"/>
    <w:rsid w:val="00AB6A54"/>
    <w:rsid w:val="00AB703E"/>
    <w:rsid w:val="00AC01C8"/>
    <w:rsid w:val="00AC0917"/>
    <w:rsid w:val="00AC269C"/>
    <w:rsid w:val="00AC28BD"/>
    <w:rsid w:val="00AC65FF"/>
    <w:rsid w:val="00AD134C"/>
    <w:rsid w:val="00AD62FE"/>
    <w:rsid w:val="00AE0222"/>
    <w:rsid w:val="00AE022B"/>
    <w:rsid w:val="00AE1C79"/>
    <w:rsid w:val="00AE1E05"/>
    <w:rsid w:val="00AE3681"/>
    <w:rsid w:val="00AE4311"/>
    <w:rsid w:val="00AE5492"/>
    <w:rsid w:val="00AF19DC"/>
    <w:rsid w:val="00AF263F"/>
    <w:rsid w:val="00AF29D1"/>
    <w:rsid w:val="00AF4E87"/>
    <w:rsid w:val="00AF60D6"/>
    <w:rsid w:val="00AF7091"/>
    <w:rsid w:val="00AF776F"/>
    <w:rsid w:val="00AF7A56"/>
    <w:rsid w:val="00B00695"/>
    <w:rsid w:val="00B02673"/>
    <w:rsid w:val="00B02AB8"/>
    <w:rsid w:val="00B051AE"/>
    <w:rsid w:val="00B057CC"/>
    <w:rsid w:val="00B05ECC"/>
    <w:rsid w:val="00B06441"/>
    <w:rsid w:val="00B067FC"/>
    <w:rsid w:val="00B06A0C"/>
    <w:rsid w:val="00B06DBF"/>
    <w:rsid w:val="00B07A72"/>
    <w:rsid w:val="00B07C22"/>
    <w:rsid w:val="00B10F83"/>
    <w:rsid w:val="00B1300D"/>
    <w:rsid w:val="00B138B5"/>
    <w:rsid w:val="00B13AB4"/>
    <w:rsid w:val="00B141E2"/>
    <w:rsid w:val="00B145B1"/>
    <w:rsid w:val="00B16469"/>
    <w:rsid w:val="00B16BA6"/>
    <w:rsid w:val="00B17E79"/>
    <w:rsid w:val="00B20150"/>
    <w:rsid w:val="00B21839"/>
    <w:rsid w:val="00B22000"/>
    <w:rsid w:val="00B22F27"/>
    <w:rsid w:val="00B23F17"/>
    <w:rsid w:val="00B25780"/>
    <w:rsid w:val="00B30915"/>
    <w:rsid w:val="00B3377C"/>
    <w:rsid w:val="00B35447"/>
    <w:rsid w:val="00B35B18"/>
    <w:rsid w:val="00B4110F"/>
    <w:rsid w:val="00B42A1A"/>
    <w:rsid w:val="00B4394A"/>
    <w:rsid w:val="00B443BE"/>
    <w:rsid w:val="00B465CE"/>
    <w:rsid w:val="00B50F28"/>
    <w:rsid w:val="00B51208"/>
    <w:rsid w:val="00B51B50"/>
    <w:rsid w:val="00B53678"/>
    <w:rsid w:val="00B54864"/>
    <w:rsid w:val="00B556F2"/>
    <w:rsid w:val="00B567C8"/>
    <w:rsid w:val="00B60DE9"/>
    <w:rsid w:val="00B62DDB"/>
    <w:rsid w:val="00B63E97"/>
    <w:rsid w:val="00B6579E"/>
    <w:rsid w:val="00B709FC"/>
    <w:rsid w:val="00B7170B"/>
    <w:rsid w:val="00B72632"/>
    <w:rsid w:val="00B728A6"/>
    <w:rsid w:val="00B72DC6"/>
    <w:rsid w:val="00B7509C"/>
    <w:rsid w:val="00B751F7"/>
    <w:rsid w:val="00B75477"/>
    <w:rsid w:val="00B75A27"/>
    <w:rsid w:val="00B75E2C"/>
    <w:rsid w:val="00B763D8"/>
    <w:rsid w:val="00B81C06"/>
    <w:rsid w:val="00B8269E"/>
    <w:rsid w:val="00B8459A"/>
    <w:rsid w:val="00B85DA8"/>
    <w:rsid w:val="00B87F0B"/>
    <w:rsid w:val="00B91549"/>
    <w:rsid w:val="00B91C21"/>
    <w:rsid w:val="00B92BD0"/>
    <w:rsid w:val="00B94D0A"/>
    <w:rsid w:val="00B9589B"/>
    <w:rsid w:val="00B96083"/>
    <w:rsid w:val="00BA1701"/>
    <w:rsid w:val="00BA1E23"/>
    <w:rsid w:val="00BA2970"/>
    <w:rsid w:val="00BA4246"/>
    <w:rsid w:val="00BA6332"/>
    <w:rsid w:val="00BB12A6"/>
    <w:rsid w:val="00BB39CA"/>
    <w:rsid w:val="00BB39E9"/>
    <w:rsid w:val="00BB3ED7"/>
    <w:rsid w:val="00BB4D3E"/>
    <w:rsid w:val="00BB51BC"/>
    <w:rsid w:val="00BB5570"/>
    <w:rsid w:val="00BB566B"/>
    <w:rsid w:val="00BB5F08"/>
    <w:rsid w:val="00BB7D60"/>
    <w:rsid w:val="00BB7FE2"/>
    <w:rsid w:val="00BC12B2"/>
    <w:rsid w:val="00BC298F"/>
    <w:rsid w:val="00BC40A3"/>
    <w:rsid w:val="00BC7E30"/>
    <w:rsid w:val="00BD06B6"/>
    <w:rsid w:val="00BD0D27"/>
    <w:rsid w:val="00BD1526"/>
    <w:rsid w:val="00BD23C7"/>
    <w:rsid w:val="00BD409F"/>
    <w:rsid w:val="00BE0BA1"/>
    <w:rsid w:val="00BE1F1C"/>
    <w:rsid w:val="00BE21E4"/>
    <w:rsid w:val="00BE3D8C"/>
    <w:rsid w:val="00BE4140"/>
    <w:rsid w:val="00BE4167"/>
    <w:rsid w:val="00BE48DA"/>
    <w:rsid w:val="00BE5561"/>
    <w:rsid w:val="00BE749D"/>
    <w:rsid w:val="00BF0734"/>
    <w:rsid w:val="00BF1601"/>
    <w:rsid w:val="00BF1E2B"/>
    <w:rsid w:val="00BF1E60"/>
    <w:rsid w:val="00BF2CF3"/>
    <w:rsid w:val="00BF6B1F"/>
    <w:rsid w:val="00C011AC"/>
    <w:rsid w:val="00C01FFD"/>
    <w:rsid w:val="00C06513"/>
    <w:rsid w:val="00C10428"/>
    <w:rsid w:val="00C12238"/>
    <w:rsid w:val="00C13DB7"/>
    <w:rsid w:val="00C17E7A"/>
    <w:rsid w:val="00C233AA"/>
    <w:rsid w:val="00C24658"/>
    <w:rsid w:val="00C25233"/>
    <w:rsid w:val="00C25DF4"/>
    <w:rsid w:val="00C32027"/>
    <w:rsid w:val="00C361E7"/>
    <w:rsid w:val="00C369B6"/>
    <w:rsid w:val="00C36E30"/>
    <w:rsid w:val="00C40E5B"/>
    <w:rsid w:val="00C442CE"/>
    <w:rsid w:val="00C44957"/>
    <w:rsid w:val="00C4518F"/>
    <w:rsid w:val="00C45410"/>
    <w:rsid w:val="00C45FA3"/>
    <w:rsid w:val="00C469CC"/>
    <w:rsid w:val="00C51298"/>
    <w:rsid w:val="00C51888"/>
    <w:rsid w:val="00C5370D"/>
    <w:rsid w:val="00C538A3"/>
    <w:rsid w:val="00C5466F"/>
    <w:rsid w:val="00C5736B"/>
    <w:rsid w:val="00C81647"/>
    <w:rsid w:val="00C828CB"/>
    <w:rsid w:val="00C8436E"/>
    <w:rsid w:val="00C8485E"/>
    <w:rsid w:val="00C850D7"/>
    <w:rsid w:val="00C86943"/>
    <w:rsid w:val="00C90792"/>
    <w:rsid w:val="00C90F91"/>
    <w:rsid w:val="00C9258D"/>
    <w:rsid w:val="00C93171"/>
    <w:rsid w:val="00C93A0B"/>
    <w:rsid w:val="00C949B8"/>
    <w:rsid w:val="00C94BA7"/>
    <w:rsid w:val="00C976B7"/>
    <w:rsid w:val="00CA1665"/>
    <w:rsid w:val="00CA4ACB"/>
    <w:rsid w:val="00CA5703"/>
    <w:rsid w:val="00CA7F1E"/>
    <w:rsid w:val="00CB2AF4"/>
    <w:rsid w:val="00CB5BA7"/>
    <w:rsid w:val="00CB6B9D"/>
    <w:rsid w:val="00CB6DC4"/>
    <w:rsid w:val="00CC1E13"/>
    <w:rsid w:val="00CC2028"/>
    <w:rsid w:val="00CC3D8B"/>
    <w:rsid w:val="00CC4D8A"/>
    <w:rsid w:val="00CC564E"/>
    <w:rsid w:val="00CC5D75"/>
    <w:rsid w:val="00CC67D0"/>
    <w:rsid w:val="00CD4C1E"/>
    <w:rsid w:val="00CD55C2"/>
    <w:rsid w:val="00CD5632"/>
    <w:rsid w:val="00CD566A"/>
    <w:rsid w:val="00CD6063"/>
    <w:rsid w:val="00CD60A5"/>
    <w:rsid w:val="00CD68C6"/>
    <w:rsid w:val="00CD7F01"/>
    <w:rsid w:val="00CE0D03"/>
    <w:rsid w:val="00CE0DD6"/>
    <w:rsid w:val="00CE202C"/>
    <w:rsid w:val="00CE66A8"/>
    <w:rsid w:val="00CE7C46"/>
    <w:rsid w:val="00CF0492"/>
    <w:rsid w:val="00CF135E"/>
    <w:rsid w:val="00CF24C5"/>
    <w:rsid w:val="00CF5AC2"/>
    <w:rsid w:val="00CF606C"/>
    <w:rsid w:val="00CF6B4B"/>
    <w:rsid w:val="00D008DF"/>
    <w:rsid w:val="00D029ED"/>
    <w:rsid w:val="00D034B8"/>
    <w:rsid w:val="00D05F37"/>
    <w:rsid w:val="00D07968"/>
    <w:rsid w:val="00D15A5C"/>
    <w:rsid w:val="00D168AC"/>
    <w:rsid w:val="00D17056"/>
    <w:rsid w:val="00D17D42"/>
    <w:rsid w:val="00D20199"/>
    <w:rsid w:val="00D20511"/>
    <w:rsid w:val="00D26A77"/>
    <w:rsid w:val="00D32A85"/>
    <w:rsid w:val="00D34554"/>
    <w:rsid w:val="00D37D70"/>
    <w:rsid w:val="00D37DF1"/>
    <w:rsid w:val="00D429FE"/>
    <w:rsid w:val="00D442F0"/>
    <w:rsid w:val="00D4731F"/>
    <w:rsid w:val="00D47A90"/>
    <w:rsid w:val="00D510DF"/>
    <w:rsid w:val="00D512E9"/>
    <w:rsid w:val="00D51833"/>
    <w:rsid w:val="00D55111"/>
    <w:rsid w:val="00D55F40"/>
    <w:rsid w:val="00D575B1"/>
    <w:rsid w:val="00D57F8E"/>
    <w:rsid w:val="00D63C99"/>
    <w:rsid w:val="00D64CE1"/>
    <w:rsid w:val="00D64F75"/>
    <w:rsid w:val="00D65616"/>
    <w:rsid w:val="00D65C9E"/>
    <w:rsid w:val="00D65CDF"/>
    <w:rsid w:val="00D71285"/>
    <w:rsid w:val="00D7387C"/>
    <w:rsid w:val="00D74E1D"/>
    <w:rsid w:val="00D76EF6"/>
    <w:rsid w:val="00D77EE6"/>
    <w:rsid w:val="00D80069"/>
    <w:rsid w:val="00D824E7"/>
    <w:rsid w:val="00D855C9"/>
    <w:rsid w:val="00D90602"/>
    <w:rsid w:val="00D915DE"/>
    <w:rsid w:val="00D92EA4"/>
    <w:rsid w:val="00D93C2C"/>
    <w:rsid w:val="00D94CB7"/>
    <w:rsid w:val="00D95807"/>
    <w:rsid w:val="00D97CBA"/>
    <w:rsid w:val="00DA32C4"/>
    <w:rsid w:val="00DA34A2"/>
    <w:rsid w:val="00DA680F"/>
    <w:rsid w:val="00DA7CCF"/>
    <w:rsid w:val="00DB029B"/>
    <w:rsid w:val="00DB0597"/>
    <w:rsid w:val="00DB09DA"/>
    <w:rsid w:val="00DB1AC7"/>
    <w:rsid w:val="00DB36D9"/>
    <w:rsid w:val="00DB614F"/>
    <w:rsid w:val="00DC0E52"/>
    <w:rsid w:val="00DC2E92"/>
    <w:rsid w:val="00DD1451"/>
    <w:rsid w:val="00DD19CE"/>
    <w:rsid w:val="00DD225D"/>
    <w:rsid w:val="00DD3F9D"/>
    <w:rsid w:val="00DD4FFF"/>
    <w:rsid w:val="00DD5910"/>
    <w:rsid w:val="00DD7943"/>
    <w:rsid w:val="00DD7FFE"/>
    <w:rsid w:val="00DE132E"/>
    <w:rsid w:val="00DE6902"/>
    <w:rsid w:val="00DE6F05"/>
    <w:rsid w:val="00DF0D98"/>
    <w:rsid w:val="00DF18F8"/>
    <w:rsid w:val="00E02DE4"/>
    <w:rsid w:val="00E04F56"/>
    <w:rsid w:val="00E0509B"/>
    <w:rsid w:val="00E074D6"/>
    <w:rsid w:val="00E108DC"/>
    <w:rsid w:val="00E119EF"/>
    <w:rsid w:val="00E15AB5"/>
    <w:rsid w:val="00E15F70"/>
    <w:rsid w:val="00E16833"/>
    <w:rsid w:val="00E20B53"/>
    <w:rsid w:val="00E212C4"/>
    <w:rsid w:val="00E216FA"/>
    <w:rsid w:val="00E226C1"/>
    <w:rsid w:val="00E22C02"/>
    <w:rsid w:val="00E32119"/>
    <w:rsid w:val="00E33BBA"/>
    <w:rsid w:val="00E3772D"/>
    <w:rsid w:val="00E40904"/>
    <w:rsid w:val="00E42AB6"/>
    <w:rsid w:val="00E44626"/>
    <w:rsid w:val="00E44CE7"/>
    <w:rsid w:val="00E45091"/>
    <w:rsid w:val="00E4509E"/>
    <w:rsid w:val="00E460F3"/>
    <w:rsid w:val="00E46CF2"/>
    <w:rsid w:val="00E4790C"/>
    <w:rsid w:val="00E51271"/>
    <w:rsid w:val="00E52259"/>
    <w:rsid w:val="00E5342D"/>
    <w:rsid w:val="00E54C92"/>
    <w:rsid w:val="00E55F5B"/>
    <w:rsid w:val="00E56E2A"/>
    <w:rsid w:val="00E6428E"/>
    <w:rsid w:val="00E668AA"/>
    <w:rsid w:val="00E66CFC"/>
    <w:rsid w:val="00E6749C"/>
    <w:rsid w:val="00E679C5"/>
    <w:rsid w:val="00E700F6"/>
    <w:rsid w:val="00E7061A"/>
    <w:rsid w:val="00E7478B"/>
    <w:rsid w:val="00E751FC"/>
    <w:rsid w:val="00E75F33"/>
    <w:rsid w:val="00E76DF0"/>
    <w:rsid w:val="00E81C57"/>
    <w:rsid w:val="00E844E4"/>
    <w:rsid w:val="00E84648"/>
    <w:rsid w:val="00E86C8A"/>
    <w:rsid w:val="00E878B2"/>
    <w:rsid w:val="00E87AA8"/>
    <w:rsid w:val="00E903BB"/>
    <w:rsid w:val="00E90762"/>
    <w:rsid w:val="00E90D2F"/>
    <w:rsid w:val="00E90DAE"/>
    <w:rsid w:val="00E915EC"/>
    <w:rsid w:val="00E9232B"/>
    <w:rsid w:val="00E943F9"/>
    <w:rsid w:val="00E94BC1"/>
    <w:rsid w:val="00E97E81"/>
    <w:rsid w:val="00EA2691"/>
    <w:rsid w:val="00EA5087"/>
    <w:rsid w:val="00EA522D"/>
    <w:rsid w:val="00EA6E09"/>
    <w:rsid w:val="00EB0A30"/>
    <w:rsid w:val="00EB26A7"/>
    <w:rsid w:val="00EB71BF"/>
    <w:rsid w:val="00EC084F"/>
    <w:rsid w:val="00EC25A2"/>
    <w:rsid w:val="00EC4D2F"/>
    <w:rsid w:val="00EC5CCD"/>
    <w:rsid w:val="00EC659F"/>
    <w:rsid w:val="00ED2597"/>
    <w:rsid w:val="00ED4758"/>
    <w:rsid w:val="00ED4FEE"/>
    <w:rsid w:val="00ED59E4"/>
    <w:rsid w:val="00EE13CA"/>
    <w:rsid w:val="00EE2199"/>
    <w:rsid w:val="00EE4AC7"/>
    <w:rsid w:val="00EE652C"/>
    <w:rsid w:val="00EF3AC8"/>
    <w:rsid w:val="00EF4B58"/>
    <w:rsid w:val="00EF5B95"/>
    <w:rsid w:val="00EF5EC9"/>
    <w:rsid w:val="00EF69CA"/>
    <w:rsid w:val="00EF72FC"/>
    <w:rsid w:val="00F035D0"/>
    <w:rsid w:val="00F06B25"/>
    <w:rsid w:val="00F0704E"/>
    <w:rsid w:val="00F07441"/>
    <w:rsid w:val="00F106E6"/>
    <w:rsid w:val="00F11E6F"/>
    <w:rsid w:val="00F137F3"/>
    <w:rsid w:val="00F142E9"/>
    <w:rsid w:val="00F15A02"/>
    <w:rsid w:val="00F16517"/>
    <w:rsid w:val="00F16F8B"/>
    <w:rsid w:val="00F21B6F"/>
    <w:rsid w:val="00F221E1"/>
    <w:rsid w:val="00F22A2D"/>
    <w:rsid w:val="00F250B1"/>
    <w:rsid w:val="00F26401"/>
    <w:rsid w:val="00F31984"/>
    <w:rsid w:val="00F31A2F"/>
    <w:rsid w:val="00F3214B"/>
    <w:rsid w:val="00F33576"/>
    <w:rsid w:val="00F377C2"/>
    <w:rsid w:val="00F37BAA"/>
    <w:rsid w:val="00F37DFF"/>
    <w:rsid w:val="00F40E61"/>
    <w:rsid w:val="00F42179"/>
    <w:rsid w:val="00F452CB"/>
    <w:rsid w:val="00F45DD7"/>
    <w:rsid w:val="00F476A3"/>
    <w:rsid w:val="00F51155"/>
    <w:rsid w:val="00F51997"/>
    <w:rsid w:val="00F5323E"/>
    <w:rsid w:val="00F546BB"/>
    <w:rsid w:val="00F56681"/>
    <w:rsid w:val="00F60251"/>
    <w:rsid w:val="00F60DA0"/>
    <w:rsid w:val="00F61BB6"/>
    <w:rsid w:val="00F61FB8"/>
    <w:rsid w:val="00F63191"/>
    <w:rsid w:val="00F6331C"/>
    <w:rsid w:val="00F634EB"/>
    <w:rsid w:val="00F644E6"/>
    <w:rsid w:val="00F646F8"/>
    <w:rsid w:val="00F64D49"/>
    <w:rsid w:val="00F66CDE"/>
    <w:rsid w:val="00F72F9B"/>
    <w:rsid w:val="00F755A2"/>
    <w:rsid w:val="00F7560D"/>
    <w:rsid w:val="00F802B4"/>
    <w:rsid w:val="00F81144"/>
    <w:rsid w:val="00F82F91"/>
    <w:rsid w:val="00F91794"/>
    <w:rsid w:val="00F93C56"/>
    <w:rsid w:val="00F960CD"/>
    <w:rsid w:val="00F979E6"/>
    <w:rsid w:val="00FA107E"/>
    <w:rsid w:val="00FA14DF"/>
    <w:rsid w:val="00FA3103"/>
    <w:rsid w:val="00FA4869"/>
    <w:rsid w:val="00FA6F5F"/>
    <w:rsid w:val="00FA7E00"/>
    <w:rsid w:val="00FB01D7"/>
    <w:rsid w:val="00FB14F3"/>
    <w:rsid w:val="00FB19C7"/>
    <w:rsid w:val="00FB5BB6"/>
    <w:rsid w:val="00FC54E4"/>
    <w:rsid w:val="00FC5EEB"/>
    <w:rsid w:val="00FD0291"/>
    <w:rsid w:val="00FD2B12"/>
    <w:rsid w:val="00FD2C4B"/>
    <w:rsid w:val="00FD617A"/>
    <w:rsid w:val="00FD6AD4"/>
    <w:rsid w:val="00FD6E8A"/>
    <w:rsid w:val="00FE17F9"/>
    <w:rsid w:val="00FE48C5"/>
    <w:rsid w:val="00FE499A"/>
    <w:rsid w:val="00FE5032"/>
    <w:rsid w:val="00FE6145"/>
    <w:rsid w:val="00FF0677"/>
    <w:rsid w:val="00FF1314"/>
    <w:rsid w:val="00FF2CC7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687A"/>
  <w15:chartTrackingRefBased/>
  <w15:docId w15:val="{F4F766B8-1952-4DD8-BCFB-92ECE306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87573"/>
    <w:pPr>
      <w:spacing w:after="0" w:line="240" w:lineRule="auto"/>
    </w:pPr>
    <w:rPr>
      <w:rFonts w:ascii="Arial" w:hAnsi="Arial"/>
      <w:kern w:val="0"/>
      <w14:ligatures w14:val="none"/>
    </w:rPr>
  </w:style>
  <w:style w:type="paragraph" w:styleId="Loendilik">
    <w:name w:val="List Paragraph"/>
    <w:basedOn w:val="Normaallaad"/>
    <w:uiPriority w:val="34"/>
    <w:qFormat/>
    <w:rsid w:val="0004084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6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644E6"/>
  </w:style>
  <w:style w:type="paragraph" w:styleId="Jalus">
    <w:name w:val="footer"/>
    <w:basedOn w:val="Normaallaad"/>
    <w:link w:val="JalusMrk"/>
    <w:uiPriority w:val="99"/>
    <w:unhideWhenUsed/>
    <w:rsid w:val="00F6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644E6"/>
  </w:style>
  <w:style w:type="character" w:styleId="Kommentaariviide">
    <w:name w:val="annotation reference"/>
    <w:basedOn w:val="Liguvaikefont"/>
    <w:uiPriority w:val="99"/>
    <w:semiHidden/>
    <w:unhideWhenUsed/>
    <w:rsid w:val="007A4B3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4B3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4B3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4B3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4B34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700E1"/>
    <w:pPr>
      <w:spacing w:after="0" w:line="240" w:lineRule="auto"/>
    </w:pPr>
  </w:style>
  <w:style w:type="character" w:customStyle="1" w:styleId="ui-provider">
    <w:name w:val="ui-provider"/>
    <w:basedOn w:val="Liguvaikefont"/>
    <w:rsid w:val="00125C4B"/>
  </w:style>
  <w:style w:type="character" w:styleId="Hperlink">
    <w:name w:val="Hyperlink"/>
    <w:basedOn w:val="Liguvaikefont"/>
    <w:uiPriority w:val="99"/>
    <w:unhideWhenUsed/>
    <w:rsid w:val="002A0E0D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42898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F19DC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F19DC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F1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HXU5DPSK444F-947444548-31344</_dlc_DocId>
    <_dlc_DocIdUrl xmlns="aff8a95a-bdca-4bd1-9f28-df5ebd643b89">
      <Url>https://kontor.rik.ee/sm/_layouts/15/DocIdRedir.aspx?ID=HXU5DPSK444F-947444548-31344</Url>
      <Description>HXU5DPSK444F-947444548-31344</Description>
    </_dlc_DocIdUrl>
    <Lisainfo xmlns="0c0c7f0a-cfff-4da3-bf4b-351368c4d1a1" xsi:nil="true"/>
  </documentManagement>
</p:properties>
</file>

<file path=customXml/itemProps1.xml><?xml version="1.0" encoding="utf-8"?>
<ds:datastoreItem xmlns:ds="http://schemas.openxmlformats.org/officeDocument/2006/customXml" ds:itemID="{895117A3-2C3D-4AE8-A6C9-931FBD842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54C62-FE87-4AEE-8915-30FEE061B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F4A801-4D46-4F18-9A8D-4E2AE1094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A17A68-45BE-4701-9DB0-D8B10F125F0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D778B5-98FF-444C-85E5-850B13744FE1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219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Kodu</dc:creator>
  <cp:keywords/>
  <dc:description/>
  <cp:lastModifiedBy>Katariina Kärsten</cp:lastModifiedBy>
  <cp:revision>15</cp:revision>
  <cp:lastPrinted>2024-03-20T15:16:00Z</cp:lastPrinted>
  <dcterms:created xsi:type="dcterms:W3CDTF">2024-06-28T09:32:00Z</dcterms:created>
  <dcterms:modified xsi:type="dcterms:W3CDTF">2024-07-29T12:47:00Z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1e672892-0fd8-4bc6-abc3-aadef0b5b3b5</vt:lpwstr>
  </property>
  <property fmtid="{D5CDD505-2E9C-101B-9397-08002B2CF9AE}" pid="4" name="ContentType">
    <vt:lpwstr>Dokument</vt:lpwstr>
  </property>
  <property fmtid="{D5CDD505-2E9C-101B-9397-08002B2CF9AE}" pid="5" name="Lisainfo">
    <vt:lpwstr/>
  </property>
</Properties>
</file>